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8B" w:rsidRDefault="00406DED" w:rsidP="00406DED">
      <w:pPr>
        <w:pStyle w:val="ListNumber"/>
        <w:numPr>
          <w:ilvl w:val="0"/>
          <w:numId w:val="0"/>
        </w:numPr>
        <w:ind w:left="360"/>
      </w:pPr>
      <w:bookmarkStart w:id="0" w:name="_GoBack"/>
      <w:bookmarkEnd w:id="0"/>
      <w:r>
        <w:t>First bullet point created and then deleted</w:t>
      </w:r>
    </w:p>
    <w:p w:rsidR="00406DED" w:rsidRDefault="00406DED" w:rsidP="00406DED">
      <w:r>
        <w:t>A normal paragraph</w:t>
      </w:r>
    </w:p>
    <w:p w:rsidR="00406DED" w:rsidRPr="006C7A45" w:rsidRDefault="00406DED" w:rsidP="00406DED">
      <w:pPr>
        <w:pStyle w:val="ListNumber"/>
        <w:numPr>
          <w:ilvl w:val="0"/>
          <w:numId w:val="0"/>
        </w:numPr>
        <w:ind w:left="360"/>
      </w:pPr>
      <w:r>
        <w:t>First bullet point created and then deleted after the normal paragraph</w:t>
      </w:r>
    </w:p>
    <w:sectPr w:rsidR="00406DED" w:rsidRPr="006C7A45" w:rsidSect="00430A8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8B" w:rsidRPr="006C7A45" w:rsidRDefault="00430A8B" w:rsidP="00FF6105">
      <w:r w:rsidRPr="006C7A45">
        <w:separator/>
      </w:r>
    </w:p>
  </w:endnote>
  <w:endnote w:type="continuationSeparator" w:id="0">
    <w:p w:rsidR="00430A8B" w:rsidRPr="006C7A45" w:rsidRDefault="00430A8B" w:rsidP="00FF6105">
      <w:r w:rsidRPr="006C7A4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8B" w:rsidRPr="006C7A45" w:rsidRDefault="00430A8B" w:rsidP="00FF6105">
      <w:r w:rsidRPr="006C7A45">
        <w:separator/>
      </w:r>
    </w:p>
  </w:footnote>
  <w:footnote w:type="continuationSeparator" w:id="0">
    <w:p w:rsidR="00430A8B" w:rsidRPr="006C7A45" w:rsidRDefault="00430A8B" w:rsidP="00FF6105">
      <w:r w:rsidRPr="006C7A45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68406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DC6C2D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D6096A8"/>
    <w:lvl w:ilvl="0">
      <w:start w:val="1"/>
      <w:numFmt w:val="decimal"/>
      <w:pStyle w:val="ListNumb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>
    <w:nsid w:val="FFFFFF7F"/>
    <w:multiLevelType w:val="singleLevel"/>
    <w:tmpl w:val="34143D94"/>
    <w:lvl w:ilvl="0">
      <w:start w:val="1"/>
      <w:numFmt w:val="lowerRoman"/>
      <w:pStyle w:val="ListNumb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FFFFFF80"/>
    <w:multiLevelType w:val="singleLevel"/>
    <w:tmpl w:val="D62611C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58CC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DCEC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E0635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6231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9E10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F4039B"/>
    <w:multiLevelType w:val="multilevel"/>
    <w:tmpl w:val="76DE8B3E"/>
    <w:name w:val="KE General (1)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color w:val="010000"/>
        <w:u w:val="none"/>
      </w:rPr>
    </w:lvl>
    <w:lvl w:ilvl="1">
      <w:start w:val="1"/>
      <w:numFmt w:val="lowerLetter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color w:val="010000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color w:val="010000"/>
        <w:u w:val="no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color w:val="010000"/>
        <w:u w:val="no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color w:val="010000"/>
        <w:u w:val="no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color w:val="010000"/>
        <w:u w:val="no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color w:val="010000"/>
        <w:u w:val="no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color w:val="010000"/>
        <w:u w:val="no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color w:val="010000"/>
        <w:u w:val="none"/>
      </w:rPr>
    </w:lvl>
  </w:abstractNum>
  <w:abstractNum w:abstractNumId="11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81C3D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AppliedDocIDOnNew" w:val="Yes"/>
    <w:docVar w:name="DocIDLoc&amp;Size" w:val="1^8"/>
    <w:docVar w:name="FirmDocID" w:val="L9"/>
    <w:docVar w:name="FutureDocID" w:val="S00001000"/>
  </w:docVars>
  <w:rsids>
    <w:rsidRoot w:val="00430A8B"/>
    <w:rsid w:val="0002090B"/>
    <w:rsid w:val="00026701"/>
    <w:rsid w:val="000509D1"/>
    <w:rsid w:val="00067DE0"/>
    <w:rsid w:val="00082DFC"/>
    <w:rsid w:val="00090ADB"/>
    <w:rsid w:val="0009782C"/>
    <w:rsid w:val="000A52E5"/>
    <w:rsid w:val="000D194C"/>
    <w:rsid w:val="000D5F66"/>
    <w:rsid w:val="000D7717"/>
    <w:rsid w:val="000E676D"/>
    <w:rsid w:val="000F3715"/>
    <w:rsid w:val="001026A3"/>
    <w:rsid w:val="001575C8"/>
    <w:rsid w:val="00173DAE"/>
    <w:rsid w:val="00180559"/>
    <w:rsid w:val="00193362"/>
    <w:rsid w:val="001B0465"/>
    <w:rsid w:val="001B3BCB"/>
    <w:rsid w:val="001D14F5"/>
    <w:rsid w:val="001F653A"/>
    <w:rsid w:val="00232DA7"/>
    <w:rsid w:val="002870DF"/>
    <w:rsid w:val="002A6F1E"/>
    <w:rsid w:val="002D2F2D"/>
    <w:rsid w:val="002D5C66"/>
    <w:rsid w:val="002D6ECF"/>
    <w:rsid w:val="00300436"/>
    <w:rsid w:val="00320E88"/>
    <w:rsid w:val="00367EE3"/>
    <w:rsid w:val="00370048"/>
    <w:rsid w:val="003A3EC4"/>
    <w:rsid w:val="003C667C"/>
    <w:rsid w:val="003E7EC0"/>
    <w:rsid w:val="003F503E"/>
    <w:rsid w:val="00403722"/>
    <w:rsid w:val="00404B87"/>
    <w:rsid w:val="00406DED"/>
    <w:rsid w:val="00415439"/>
    <w:rsid w:val="00420E4D"/>
    <w:rsid w:val="004253A0"/>
    <w:rsid w:val="00430A8B"/>
    <w:rsid w:val="00445CD7"/>
    <w:rsid w:val="004B09CB"/>
    <w:rsid w:val="004E3944"/>
    <w:rsid w:val="004F7DC0"/>
    <w:rsid w:val="005005B5"/>
    <w:rsid w:val="00521215"/>
    <w:rsid w:val="005233BD"/>
    <w:rsid w:val="00527E07"/>
    <w:rsid w:val="00533C2B"/>
    <w:rsid w:val="00544004"/>
    <w:rsid w:val="00544ACA"/>
    <w:rsid w:val="00552D8C"/>
    <w:rsid w:val="00570D70"/>
    <w:rsid w:val="00571AF0"/>
    <w:rsid w:val="00573683"/>
    <w:rsid w:val="005B1CE5"/>
    <w:rsid w:val="005D1E57"/>
    <w:rsid w:val="005E7445"/>
    <w:rsid w:val="005F3A39"/>
    <w:rsid w:val="00602980"/>
    <w:rsid w:val="00606AB0"/>
    <w:rsid w:val="00610EF8"/>
    <w:rsid w:val="00663029"/>
    <w:rsid w:val="00664B33"/>
    <w:rsid w:val="00672688"/>
    <w:rsid w:val="006946F4"/>
    <w:rsid w:val="006A6B5A"/>
    <w:rsid w:val="006C7A45"/>
    <w:rsid w:val="006E09C4"/>
    <w:rsid w:val="006E33D0"/>
    <w:rsid w:val="006E7525"/>
    <w:rsid w:val="006F0C83"/>
    <w:rsid w:val="0070258C"/>
    <w:rsid w:val="0072641A"/>
    <w:rsid w:val="007330D7"/>
    <w:rsid w:val="00737511"/>
    <w:rsid w:val="00737EE1"/>
    <w:rsid w:val="00757029"/>
    <w:rsid w:val="00771672"/>
    <w:rsid w:val="007761D6"/>
    <w:rsid w:val="0078150C"/>
    <w:rsid w:val="007A6099"/>
    <w:rsid w:val="007C6220"/>
    <w:rsid w:val="00833DAD"/>
    <w:rsid w:val="00836947"/>
    <w:rsid w:val="00852703"/>
    <w:rsid w:val="00874CA0"/>
    <w:rsid w:val="008A2899"/>
    <w:rsid w:val="008A52F7"/>
    <w:rsid w:val="008C23C7"/>
    <w:rsid w:val="008E5226"/>
    <w:rsid w:val="008F5C36"/>
    <w:rsid w:val="00935233"/>
    <w:rsid w:val="009752AE"/>
    <w:rsid w:val="00987612"/>
    <w:rsid w:val="009D596F"/>
    <w:rsid w:val="00A078F7"/>
    <w:rsid w:val="00A153E0"/>
    <w:rsid w:val="00A21DAD"/>
    <w:rsid w:val="00A33B27"/>
    <w:rsid w:val="00A779A7"/>
    <w:rsid w:val="00AA3C1F"/>
    <w:rsid w:val="00AA7B19"/>
    <w:rsid w:val="00AB4F01"/>
    <w:rsid w:val="00AE4F79"/>
    <w:rsid w:val="00AE547F"/>
    <w:rsid w:val="00AF24D3"/>
    <w:rsid w:val="00B01544"/>
    <w:rsid w:val="00B25FBF"/>
    <w:rsid w:val="00B372FA"/>
    <w:rsid w:val="00B50AF5"/>
    <w:rsid w:val="00B56433"/>
    <w:rsid w:val="00B573D7"/>
    <w:rsid w:val="00B75CDD"/>
    <w:rsid w:val="00B86CE2"/>
    <w:rsid w:val="00BC2CB1"/>
    <w:rsid w:val="00BD0040"/>
    <w:rsid w:val="00BE000B"/>
    <w:rsid w:val="00C12EF7"/>
    <w:rsid w:val="00C24411"/>
    <w:rsid w:val="00C40034"/>
    <w:rsid w:val="00C70143"/>
    <w:rsid w:val="00C771A9"/>
    <w:rsid w:val="00C848C5"/>
    <w:rsid w:val="00C960B1"/>
    <w:rsid w:val="00CB0345"/>
    <w:rsid w:val="00CC7BF4"/>
    <w:rsid w:val="00CE577F"/>
    <w:rsid w:val="00CF173C"/>
    <w:rsid w:val="00D03442"/>
    <w:rsid w:val="00D04C4F"/>
    <w:rsid w:val="00D178C3"/>
    <w:rsid w:val="00D24A43"/>
    <w:rsid w:val="00D32EFF"/>
    <w:rsid w:val="00D44889"/>
    <w:rsid w:val="00DA0536"/>
    <w:rsid w:val="00DA7373"/>
    <w:rsid w:val="00DB1EDB"/>
    <w:rsid w:val="00DB6BA8"/>
    <w:rsid w:val="00DC42D0"/>
    <w:rsid w:val="00DE7B38"/>
    <w:rsid w:val="00DF7753"/>
    <w:rsid w:val="00E42B57"/>
    <w:rsid w:val="00E605BE"/>
    <w:rsid w:val="00E61906"/>
    <w:rsid w:val="00E630E1"/>
    <w:rsid w:val="00E90114"/>
    <w:rsid w:val="00EB19CD"/>
    <w:rsid w:val="00ED6BC3"/>
    <w:rsid w:val="00EF4014"/>
    <w:rsid w:val="00F1026C"/>
    <w:rsid w:val="00F15F8A"/>
    <w:rsid w:val="00F32737"/>
    <w:rsid w:val="00F35564"/>
    <w:rsid w:val="00F77000"/>
    <w:rsid w:val="00F961F5"/>
    <w:rsid w:val="00FD5A63"/>
    <w:rsid w:val="00FD73ED"/>
    <w:rsid w:val="00FF375E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26" w:unhideWhenUsed="1"/>
    <w:lsdException w:name="index 2" w:uiPriority="26" w:unhideWhenUsed="1"/>
    <w:lsdException w:name="index 3" w:uiPriority="26" w:unhideWhenUsed="1"/>
    <w:lsdException w:name="index 4" w:uiPriority="26" w:unhideWhenUsed="1"/>
    <w:lsdException w:name="index 5" w:uiPriority="26" w:unhideWhenUsed="1"/>
    <w:lsdException w:name="index 6" w:uiPriority="26" w:unhideWhenUsed="1"/>
    <w:lsdException w:name="index 7" w:uiPriority="26" w:unhideWhenUsed="1"/>
    <w:lsdException w:name="index 8" w:uiPriority="26" w:unhideWhenUsed="1"/>
    <w:lsdException w:name="index 9" w:uiPriority="26" w:unhideWhenUsed="1"/>
    <w:lsdException w:name="toc 1" w:uiPriority="54"/>
    <w:lsdException w:name="toc 2" w:semiHidden="0" w:uiPriority="54"/>
    <w:lsdException w:name="toc 3" w:semiHidden="0" w:uiPriority="54"/>
    <w:lsdException w:name="toc 4" w:semiHidden="0" w:uiPriority="54"/>
    <w:lsdException w:name="toc 5" w:uiPriority="54" w:unhideWhenUsed="1"/>
    <w:lsdException w:name="toc 6" w:uiPriority="54" w:unhideWhenUsed="1"/>
    <w:lsdException w:name="toc 7" w:uiPriority="54" w:unhideWhenUsed="1"/>
    <w:lsdException w:name="toc 8" w:uiPriority="54" w:unhideWhenUsed="1"/>
    <w:lsdException w:name="toc 9" w:uiPriority="54" w:unhideWhenUsed="1"/>
    <w:lsdException w:name="Normal Indent" w:uiPriority="44" w:unhideWhenUsed="1"/>
    <w:lsdException w:name="footnote text" w:uiPriority="26"/>
    <w:lsdException w:name="annotation text" w:uiPriority="26" w:unhideWhenUsed="1"/>
    <w:lsdException w:name="header" w:uiPriority="26" w:unhideWhenUsed="1"/>
    <w:lsdException w:name="footer" w:uiPriority="26" w:unhideWhenUsed="1"/>
    <w:lsdException w:name="index heading" w:uiPriority="26" w:unhideWhenUsed="1"/>
    <w:lsdException w:name="caption" w:uiPriority="35" w:unhideWhenUsed="1" w:qFormat="1"/>
    <w:lsdException w:name="table of figures" w:uiPriority="54" w:unhideWhenUsed="1"/>
    <w:lsdException w:name="envelope address" w:uiPriority="26" w:unhideWhenUsed="1"/>
    <w:lsdException w:name="envelope return" w:uiPriority="26" w:unhideWhenUsed="1"/>
    <w:lsdException w:name="footnote reference" w:uiPriority="26" w:unhideWhenUsed="1"/>
    <w:lsdException w:name="annotation reference" w:uiPriority="26"/>
    <w:lsdException w:name="line number" w:uiPriority="26" w:unhideWhenUsed="1"/>
    <w:lsdException w:name="page number" w:uiPriority="44" w:unhideWhenUsed="1"/>
    <w:lsdException w:name="endnote reference" w:uiPriority="26" w:unhideWhenUsed="1"/>
    <w:lsdException w:name="endnote text" w:uiPriority="26"/>
    <w:lsdException w:name="table of authorities" w:uiPriority="54" w:unhideWhenUsed="1"/>
    <w:lsdException w:name="macro" w:uiPriority="44" w:unhideWhenUsed="1"/>
    <w:lsdException w:name="toa heading" w:uiPriority="54"/>
    <w:lsdException w:name="List" w:uiPriority="26"/>
    <w:lsdException w:name="List Bullet" w:uiPriority="31"/>
    <w:lsdException w:name="List Number" w:uiPriority="34"/>
    <w:lsdException w:name="List 2" w:uiPriority="26"/>
    <w:lsdException w:name="List 3" w:uiPriority="26"/>
    <w:lsdException w:name="List 4" w:uiPriority="26"/>
    <w:lsdException w:name="List 5" w:uiPriority="26"/>
    <w:lsdException w:name="List Bullet 2" w:uiPriority="32"/>
    <w:lsdException w:name="List Bullet 3" w:uiPriority="32"/>
    <w:lsdException w:name="List Bullet 4" w:uiPriority="32"/>
    <w:lsdException w:name="List Bullet 5" w:uiPriority="32"/>
    <w:lsdException w:name="List Number 2" w:uiPriority="35"/>
    <w:lsdException w:name="List Number 3" w:uiPriority="35"/>
    <w:lsdException w:name="List Number 4" w:uiPriority="35"/>
    <w:lsdException w:name="List Number 5" w:uiPriority="35"/>
    <w:lsdException w:name="Title" w:semiHidden="0" w:uiPriority="10" w:qFormat="1"/>
    <w:lsdException w:name="Closing" w:uiPriority="26" w:unhideWhenUsed="1"/>
    <w:lsdException w:name="Signature" w:uiPriority="44"/>
    <w:lsdException w:name="Default Paragraph Font" w:uiPriority="26" w:unhideWhenUsed="1"/>
    <w:lsdException w:name="Body Text" w:uiPriority="9"/>
    <w:lsdException w:name="Body Text Indent" w:uiPriority="15"/>
    <w:lsdException w:name="List Continue" w:uiPriority="38"/>
    <w:lsdException w:name="List Continue 2" w:uiPriority="39"/>
    <w:lsdException w:name="List Continue 3" w:uiPriority="39"/>
    <w:lsdException w:name="List Continue 4" w:uiPriority="39"/>
    <w:lsdException w:name="List Continue 5" w:uiPriority="39"/>
    <w:lsdException w:name="Message Header" w:uiPriority="44" w:unhideWhenUsed="1"/>
    <w:lsdException w:name="Subtitle" w:semiHidden="0" w:uiPriority="11" w:qFormat="1"/>
    <w:lsdException w:name="Salutation" w:uiPriority="44" w:unhideWhenUsed="1"/>
    <w:lsdException w:name="Date" w:uiPriority="26" w:unhideWhenUsed="1"/>
    <w:lsdException w:name="Body Text First Indent" w:semiHidden="0" w:uiPriority="12"/>
    <w:lsdException w:name="Body Text First Indent 2" w:uiPriority="13"/>
    <w:lsdException w:name="Note Heading" w:uiPriority="44" w:unhideWhenUsed="1"/>
    <w:lsdException w:name="Body Text 2" w:uiPriority="10"/>
    <w:lsdException w:name="Body Text 3" w:uiPriority="10"/>
    <w:lsdException w:name="Body Text Indent 2" w:uiPriority="16"/>
    <w:lsdException w:name="Body Text Indent 3" w:uiPriority="16"/>
    <w:lsdException w:name="Block Text" w:semiHidden="0" w:uiPriority="21"/>
    <w:lsdException w:name="Hyperlink" w:uiPriority="26" w:unhideWhenUsed="1"/>
    <w:lsdException w:name="FollowedHyperlink" w:uiPriority="26" w:unhideWhenUsed="1"/>
    <w:lsdException w:name="Strong" w:uiPriority="22" w:unhideWhenUsed="1" w:qFormat="1"/>
    <w:lsdException w:name="Emphasis" w:uiPriority="20" w:qFormat="1"/>
    <w:lsdException w:name="Document Map" w:uiPriority="26" w:unhideWhenUsed="1"/>
    <w:lsdException w:name="Plain Text" w:uiPriority="44" w:unhideWhenUsed="1"/>
    <w:lsdException w:name="E-mail Signature" w:uiPriority="26" w:unhideWhenUsed="1"/>
    <w:lsdException w:name="HTML Top of Form" w:unhideWhenUsed="1"/>
    <w:lsdException w:name="HTML Bottom of Form" w:unhideWhenUsed="1"/>
    <w:lsdException w:name="Normal (Web)" w:uiPriority="44" w:unhideWhenUsed="1"/>
    <w:lsdException w:name="HTML Acronym" w:uiPriority="26" w:unhideWhenUsed="1"/>
    <w:lsdException w:name="HTML Address" w:uiPriority="26" w:unhideWhenUsed="1"/>
    <w:lsdException w:name="HTML Cite" w:uiPriority="26" w:unhideWhenUsed="1"/>
    <w:lsdException w:name="HTML Code" w:uiPriority="26" w:unhideWhenUsed="1"/>
    <w:lsdException w:name="HTML Definition" w:uiPriority="26" w:unhideWhenUsed="1"/>
    <w:lsdException w:name="HTML Keyboard" w:uiPriority="26" w:unhideWhenUsed="1"/>
    <w:lsdException w:name="HTML Preformatted" w:uiPriority="26" w:unhideWhenUsed="1"/>
    <w:lsdException w:name="HTML Sample" w:uiPriority="26" w:unhideWhenUsed="1"/>
    <w:lsdException w:name="HTML Typewriter" w:uiPriority="26" w:unhideWhenUsed="1"/>
    <w:lsdException w:name="HTML Variable" w:uiPriority="26" w:unhideWhenUsed="1"/>
    <w:lsdException w:name="Normal Table" w:unhideWhenUsed="1"/>
    <w:lsdException w:name="annotation subject" w:uiPriority="26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4" w:unhideWhenUsed="1"/>
    <w:lsdException w:name="Table Grid" w:semiHidden="0" w:uiPriority="59"/>
    <w:lsdException w:name="Table Theme" w:unhideWhenUsed="1"/>
    <w:lsdException w:name="Placeholder Text" w:uiPriority="44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unhideWhenUsed="1" w:qFormat="1"/>
    <w:lsdException w:name="Intense Quote" w:uiPriority="30" w:unhideWhenUsed="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unhideWhenUsed="1" w:qFormat="1"/>
    <w:lsdException w:name="Intense Reference" w:uiPriority="32" w:unhideWhenUsed="1" w:qFormat="1"/>
    <w:lsdException w:name="Book Title" w:uiPriority="33" w:qFormat="1"/>
    <w:lsdException w:name="Bibliography" w:uiPriority="4"/>
    <w:lsdException w:name="TOC Heading" w:uiPriority="39" w:qFormat="1"/>
  </w:latentStyles>
  <w:style w:type="paragraph" w:default="1" w:styleId="Normal">
    <w:name w:val="Normal"/>
    <w:qFormat/>
    <w:rsid w:val="00430A8B"/>
  </w:style>
  <w:style w:type="paragraph" w:styleId="Heading1">
    <w:name w:val="heading 1"/>
    <w:basedOn w:val="Normal"/>
    <w:next w:val="Normal"/>
    <w:link w:val="Heading1Char"/>
    <w:uiPriority w:val="9"/>
    <w:qFormat/>
    <w:rsid w:val="00430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A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0A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30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30A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0A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Spacing"/>
    <w:link w:val="HeaderChar"/>
    <w:uiPriority w:val="26"/>
    <w:unhideWhenUsed/>
    <w:rsid w:val="00F35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54"/>
    <w:rsid w:val="00F35564"/>
  </w:style>
  <w:style w:type="paragraph" w:styleId="Footer">
    <w:name w:val="footer"/>
    <w:basedOn w:val="NoSpacing"/>
    <w:link w:val="FooterChar"/>
    <w:uiPriority w:val="26"/>
    <w:unhideWhenUsed/>
    <w:rsid w:val="00FF6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54"/>
    <w:rsid w:val="00F35564"/>
  </w:style>
  <w:style w:type="paragraph" w:customStyle="1" w:styleId="DocID">
    <w:name w:val="DocID"/>
    <w:basedOn w:val="NoSpacing"/>
    <w:link w:val="DocIDChar"/>
    <w:uiPriority w:val="26"/>
    <w:semiHidden/>
    <w:rsid w:val="00757029"/>
    <w:pPr>
      <w:spacing w:before="60"/>
    </w:pPr>
    <w:rPr>
      <w:noProof/>
      <w:sz w:val="16"/>
    </w:rPr>
  </w:style>
  <w:style w:type="character" w:customStyle="1" w:styleId="DocIDChar">
    <w:name w:val="DocID Char"/>
    <w:basedOn w:val="DefaultParagraphFont"/>
    <w:link w:val="DocID"/>
    <w:uiPriority w:val="26"/>
    <w:semiHidden/>
    <w:rsid w:val="00B573D7"/>
    <w:rPr>
      <w:rFonts w:ascii="Times New Roman" w:hAnsi="Times New Roman" w:cs="Times New Roman"/>
      <w:noProof/>
      <w:sz w:val="16"/>
    </w:rPr>
  </w:style>
  <w:style w:type="table" w:styleId="TableGrid">
    <w:name w:val="Table Grid"/>
    <w:basedOn w:val="TableNormal"/>
    <w:uiPriority w:val="59"/>
    <w:rsid w:val="002D2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ody ss"/>
    <w:basedOn w:val="Normal"/>
    <w:link w:val="BodyTextChar"/>
    <w:uiPriority w:val="9"/>
    <w:rsid w:val="004253A0"/>
    <w:pPr>
      <w:spacing w:after="240"/>
    </w:pPr>
  </w:style>
  <w:style w:type="character" w:customStyle="1" w:styleId="BodyTextChar">
    <w:name w:val="Body Text Char"/>
    <w:aliases w:val="Body ss Char"/>
    <w:basedOn w:val="DefaultParagraphFont"/>
    <w:link w:val="BodyText"/>
    <w:uiPriority w:val="9"/>
    <w:rsid w:val="004253A0"/>
    <w:rPr>
      <w:rFonts w:ascii="Times New Roman" w:hAnsi="Times New Roman" w:cs="Times New Roman"/>
    </w:rPr>
  </w:style>
  <w:style w:type="paragraph" w:styleId="BodyText2">
    <w:name w:val="Body Text 2"/>
    <w:aliases w:val="Body ds"/>
    <w:basedOn w:val="Normal"/>
    <w:link w:val="BodyText2Char"/>
    <w:uiPriority w:val="10"/>
    <w:rsid w:val="004253A0"/>
    <w:pPr>
      <w:spacing w:line="480" w:lineRule="auto"/>
    </w:pPr>
  </w:style>
  <w:style w:type="character" w:customStyle="1" w:styleId="BodyText2Char">
    <w:name w:val="Body Text 2 Char"/>
    <w:aliases w:val="Body ds Char"/>
    <w:basedOn w:val="DefaultParagraphFont"/>
    <w:link w:val="BodyText2"/>
    <w:uiPriority w:val="10"/>
    <w:rsid w:val="004253A0"/>
    <w:rPr>
      <w:rFonts w:ascii="Times New Roman" w:hAnsi="Times New Roman" w:cs="Times New Roman"/>
    </w:rPr>
  </w:style>
  <w:style w:type="paragraph" w:styleId="BodyText3">
    <w:name w:val="Body Text 3"/>
    <w:aliases w:val="Body 8pt"/>
    <w:basedOn w:val="Normal"/>
    <w:link w:val="BodyText3Char"/>
    <w:uiPriority w:val="10"/>
    <w:rsid w:val="00757029"/>
    <w:pPr>
      <w:spacing w:after="240"/>
    </w:pPr>
    <w:rPr>
      <w:sz w:val="16"/>
      <w:szCs w:val="16"/>
    </w:rPr>
  </w:style>
  <w:style w:type="character" w:customStyle="1" w:styleId="BodyText3Char">
    <w:name w:val="Body Text 3 Char"/>
    <w:aliases w:val="Body 8pt Char"/>
    <w:basedOn w:val="DefaultParagraphFont"/>
    <w:link w:val="BodyText3"/>
    <w:uiPriority w:val="10"/>
    <w:rsid w:val="001575C8"/>
    <w:rPr>
      <w:rFonts w:ascii="Times New Roman" w:hAnsi="Times New Roman" w:cs="Times New Roman"/>
      <w:sz w:val="16"/>
      <w:szCs w:val="16"/>
    </w:rPr>
  </w:style>
  <w:style w:type="paragraph" w:styleId="NoSpacing">
    <w:name w:val="No Spacing"/>
    <w:aliases w:val="No sp."/>
    <w:link w:val="NoSpacingChar"/>
    <w:uiPriority w:val="1"/>
    <w:qFormat/>
    <w:rsid w:val="00430A8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30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30A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30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30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30A8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odyTextFirstIndent3">
    <w:name w:val="Body Text First Indent 3"/>
    <w:aliases w:val="Body fi 1&quot; ss"/>
    <w:basedOn w:val="Normal"/>
    <w:link w:val="BodyTextFirstIndent3Char"/>
    <w:uiPriority w:val="13"/>
    <w:rsid w:val="0075702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Normal"/>
    <w:uiPriority w:val="21"/>
    <w:rsid w:val="00026701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Normal"/>
    <w:uiPriority w:val="22"/>
    <w:rsid w:val="00737EE1"/>
    <w:pPr>
      <w:spacing w:after="240"/>
      <w:ind w:left="1440" w:right="1440"/>
    </w:pPr>
  </w:style>
  <w:style w:type="paragraph" w:styleId="BodyTextFirstIndent">
    <w:name w:val="Body Text First Indent"/>
    <w:aliases w:val="Body fi .5&quot; ss"/>
    <w:basedOn w:val="Normal"/>
    <w:link w:val="BodyTextFirstIndentChar"/>
    <w:uiPriority w:val="12"/>
    <w:rsid w:val="00757029"/>
    <w:pPr>
      <w:spacing w:after="240"/>
      <w:ind w:firstLine="720"/>
    </w:pPr>
    <w:rPr>
      <w:rFonts w:eastAsia="Calibri"/>
    </w:rPr>
  </w:style>
  <w:style w:type="character" w:customStyle="1" w:styleId="BodyTextFirstIndentChar">
    <w:name w:val="Body Text First Indent Char"/>
    <w:aliases w:val="Body fi .5&quot; ss Char"/>
    <w:basedOn w:val="BodyTextChar"/>
    <w:link w:val="BodyTextFirstIndent"/>
    <w:uiPriority w:val="12"/>
    <w:rsid w:val="00757029"/>
    <w:rPr>
      <w:rFonts w:ascii="Times New Roman" w:eastAsia="Calibri" w:hAnsi="Times New Roman" w:cs="Times New Roman"/>
    </w:rPr>
  </w:style>
  <w:style w:type="paragraph" w:styleId="BodyTextIndent">
    <w:name w:val="Body Text Indent"/>
    <w:aliases w:val="Body i .5&quot; ss"/>
    <w:basedOn w:val="Normal"/>
    <w:link w:val="BodyTextIndentChar"/>
    <w:uiPriority w:val="15"/>
    <w:rsid w:val="00757029"/>
    <w:pPr>
      <w:spacing w:after="240"/>
      <w:ind w:left="720"/>
    </w:pPr>
    <w:rPr>
      <w:rFonts w:eastAsia="Calibri"/>
    </w:rPr>
  </w:style>
  <w:style w:type="character" w:customStyle="1" w:styleId="BodyTextIndentChar">
    <w:name w:val="Body Text Indent Char"/>
    <w:aliases w:val="Body i .5&quot; ss Char"/>
    <w:basedOn w:val="DefaultParagraphFont"/>
    <w:link w:val="BodyTextIndent"/>
    <w:uiPriority w:val="15"/>
    <w:rsid w:val="00757029"/>
    <w:rPr>
      <w:rFonts w:ascii="Times New Roman" w:eastAsia="Calibri" w:hAnsi="Times New Roman" w:cs="Times New Roman"/>
    </w:rPr>
  </w:style>
  <w:style w:type="paragraph" w:styleId="BodyTextFirstIndent2">
    <w:name w:val="Body Text First Indent 2"/>
    <w:aliases w:val="Body fi .5&quot; ds"/>
    <w:basedOn w:val="Normal"/>
    <w:link w:val="BodyTextFirstIndent2Char"/>
    <w:uiPriority w:val="13"/>
    <w:rsid w:val="00757029"/>
    <w:pPr>
      <w:spacing w:line="480" w:lineRule="auto"/>
      <w:ind w:firstLine="720"/>
    </w:pPr>
    <w:rPr>
      <w:rFonts w:eastAsia="Calibri"/>
    </w:rPr>
  </w:style>
  <w:style w:type="character" w:customStyle="1" w:styleId="BodyTextFirstIndent2Char">
    <w:name w:val="Body Text First Indent 2 Char"/>
    <w:aliases w:val="Body fi .5&quot; ds Char"/>
    <w:basedOn w:val="DefaultParagraphFont"/>
    <w:link w:val="BodyTextFirstIndent2"/>
    <w:uiPriority w:val="13"/>
    <w:rsid w:val="00757029"/>
    <w:rPr>
      <w:rFonts w:ascii="Times New Roman" w:eastAsia="Calibri" w:hAnsi="Times New Roman" w:cs="Times New Roman"/>
    </w:rPr>
  </w:style>
  <w:style w:type="character" w:customStyle="1" w:styleId="BodyTextFirstIndent3Char">
    <w:name w:val="Body Text First Indent 3 Char"/>
    <w:aliases w:val="Body fi 1&quot; ss Char"/>
    <w:basedOn w:val="DefaultParagraphFont"/>
    <w:link w:val="BodyTextFirstIndent3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FirstIndent4">
    <w:name w:val="Body Text First Indent 4"/>
    <w:aliases w:val="Body fi 1&quot; ds"/>
    <w:basedOn w:val="Normal"/>
    <w:link w:val="BodyTextFirstIndent4Char"/>
    <w:uiPriority w:val="13"/>
    <w:rsid w:val="0075702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DefaultParagraphFont"/>
    <w:link w:val="BodyTextFirstIndent4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HangingIndent2">
    <w:name w:val="Body Text Hanging Indent 2"/>
    <w:aliases w:val="Body hi 1&quot; ss"/>
    <w:basedOn w:val="Normal"/>
    <w:link w:val="BodyTextHangingIndent2Char"/>
    <w:uiPriority w:val="19"/>
    <w:rsid w:val="0075702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DefaultParagraphFont"/>
    <w:link w:val="BodyTextHangingIndent2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3">
    <w:name w:val="Body Text Hanging Indent 3"/>
    <w:aliases w:val="Body hi 1.5&quot; ss"/>
    <w:basedOn w:val="Normal"/>
    <w:link w:val="BodyTextHangingIndent3Char"/>
    <w:uiPriority w:val="19"/>
    <w:rsid w:val="00852703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DefaultParagraphFont"/>
    <w:link w:val="BodyTextHangingIndent3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">
    <w:name w:val="Body Text Hanging Indent"/>
    <w:aliases w:val="Body hi .5&quot; ss"/>
    <w:basedOn w:val="Normal"/>
    <w:link w:val="BodyTextHangingIndentChar"/>
    <w:uiPriority w:val="18"/>
    <w:rsid w:val="0075702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DefaultParagraphFont"/>
    <w:link w:val="BodyTextHangingIndent"/>
    <w:uiPriority w:val="18"/>
    <w:rsid w:val="00757029"/>
    <w:rPr>
      <w:rFonts w:ascii="Times New Roman" w:eastAsia="Calibri" w:hAnsi="Times New Roman" w:cs="Times New Roman"/>
    </w:rPr>
  </w:style>
  <w:style w:type="paragraph" w:styleId="BodyTextIndent2">
    <w:name w:val="Body Text Indent 2"/>
    <w:aliases w:val="Body i .5&quot; ds"/>
    <w:basedOn w:val="Normal"/>
    <w:link w:val="BodyTextIndent2Char"/>
    <w:uiPriority w:val="16"/>
    <w:rsid w:val="00757029"/>
    <w:pPr>
      <w:spacing w:line="480" w:lineRule="auto"/>
      <w:ind w:left="720"/>
    </w:pPr>
    <w:rPr>
      <w:rFonts w:eastAsia="Calibri"/>
    </w:rPr>
  </w:style>
  <w:style w:type="character" w:customStyle="1" w:styleId="BodyTextIndent2Char">
    <w:name w:val="Body Text Indent 2 Char"/>
    <w:aliases w:val="Body i .5&quot; ds Char"/>
    <w:basedOn w:val="DefaultParagraphFont"/>
    <w:link w:val="BodyTextIndent2"/>
    <w:uiPriority w:val="16"/>
    <w:rsid w:val="00757029"/>
    <w:rPr>
      <w:rFonts w:ascii="Times New Roman" w:eastAsia="Calibri" w:hAnsi="Times New Roman" w:cs="Times New Roman"/>
    </w:rPr>
  </w:style>
  <w:style w:type="paragraph" w:styleId="BodyTextIndent3">
    <w:name w:val="Body Text Indent 3"/>
    <w:aliases w:val="Body i 1&quot; ss"/>
    <w:basedOn w:val="Normal"/>
    <w:link w:val="BodyTextIndent3Char"/>
    <w:uiPriority w:val="16"/>
    <w:rsid w:val="00757029"/>
    <w:pPr>
      <w:spacing w:after="240"/>
      <w:ind w:left="1440"/>
    </w:pPr>
    <w:rPr>
      <w:rFonts w:eastAsia="Calibri"/>
      <w:szCs w:val="16"/>
    </w:rPr>
  </w:style>
  <w:style w:type="character" w:customStyle="1" w:styleId="BodyTextIndent3Char">
    <w:name w:val="Body Text Indent 3 Char"/>
    <w:aliases w:val="Body i 1&quot; ss Char"/>
    <w:basedOn w:val="DefaultParagraphFont"/>
    <w:link w:val="BodyTextIndent3"/>
    <w:uiPriority w:val="16"/>
    <w:rsid w:val="00757029"/>
    <w:rPr>
      <w:rFonts w:ascii="Times New Roman" w:eastAsia="Calibri" w:hAnsi="Times New Roman" w:cs="Times New Roman"/>
      <w:szCs w:val="16"/>
    </w:rPr>
  </w:style>
  <w:style w:type="paragraph" w:customStyle="1" w:styleId="BodyTextIndent4">
    <w:name w:val="Body Text Indent 4"/>
    <w:aliases w:val="Body i 1&quot; ds"/>
    <w:basedOn w:val="Normal"/>
    <w:link w:val="BodyTextIndent4Char"/>
    <w:uiPriority w:val="16"/>
    <w:rsid w:val="0075702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DefaultParagraphFont"/>
    <w:link w:val="BodyTextIndent4"/>
    <w:uiPriority w:val="16"/>
    <w:rsid w:val="00757029"/>
    <w:rPr>
      <w:rFonts w:ascii="Times New Roman" w:eastAsia="Calibri" w:hAnsi="Times New Roman" w:cs="Times New Roman"/>
    </w:rPr>
  </w:style>
  <w:style w:type="character" w:customStyle="1" w:styleId="Draft">
    <w:name w:val="Draft"/>
    <w:basedOn w:val="DefaultParagraphFont"/>
    <w:uiPriority w:val="26"/>
    <w:semiHidden/>
    <w:rsid w:val="00852703"/>
    <w:rPr>
      <w:b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30A8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26"/>
    <w:semiHidden/>
    <w:unhideWhenUsed/>
    <w:rsid w:val="00F35564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26"/>
    <w:semiHidden/>
    <w:unhideWhenUsed/>
    <w:rsid w:val="00F35564"/>
    <w:pPr>
      <w:spacing w:after="240"/>
    </w:pPr>
    <w:rPr>
      <w:rFonts w:eastAsia="Times New Roman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26"/>
    <w:semiHidden/>
    <w:unhideWhenUsed/>
    <w:rsid w:val="00833DAD"/>
    <w:pPr>
      <w:tabs>
        <w:tab w:val="right" w:leader="underscore" w:pos="9360"/>
      </w:tabs>
      <w:spacing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26"/>
    <w:semiHidden/>
    <w:rsid w:val="00B573D7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44"/>
    <w:rsid w:val="00833DAD"/>
    <w:pPr>
      <w:tabs>
        <w:tab w:val="right" w:leader="underscore" w:pos="9360"/>
      </w:tabs>
      <w:spacing w:after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B573D7"/>
    <w:rPr>
      <w:rFonts w:ascii="Times New Roman" w:hAnsi="Times New Roman" w:cs="Times New Roman"/>
    </w:rPr>
  </w:style>
  <w:style w:type="paragraph" w:styleId="CommentText">
    <w:name w:val="annotation text"/>
    <w:basedOn w:val="NoSpacing"/>
    <w:link w:val="CommentTextChar"/>
    <w:uiPriority w:val="26"/>
    <w:semiHidden/>
    <w:unhideWhenUsed/>
    <w:rsid w:val="00F3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56"/>
    <w:semiHidden/>
    <w:rsid w:val="00B573D7"/>
    <w:rPr>
      <w:sz w:val="20"/>
      <w:szCs w:val="20"/>
    </w:rPr>
  </w:style>
  <w:style w:type="paragraph" w:styleId="Date">
    <w:name w:val="Date"/>
    <w:basedOn w:val="NoSpacing"/>
    <w:next w:val="Normal"/>
    <w:link w:val="DateChar"/>
    <w:uiPriority w:val="26"/>
    <w:semiHidden/>
    <w:unhideWhenUsed/>
    <w:rsid w:val="00F35564"/>
  </w:style>
  <w:style w:type="character" w:customStyle="1" w:styleId="DateChar">
    <w:name w:val="Date Char"/>
    <w:basedOn w:val="DefaultParagraphFont"/>
    <w:link w:val="Date"/>
    <w:uiPriority w:val="56"/>
    <w:semiHidden/>
    <w:rsid w:val="00B573D7"/>
  </w:style>
  <w:style w:type="paragraph" w:styleId="E-mailSignature">
    <w:name w:val="E-mail Signature"/>
    <w:basedOn w:val="Normal"/>
    <w:link w:val="E-mailSignatureChar"/>
    <w:uiPriority w:val="26"/>
    <w:semiHidden/>
    <w:unhideWhenUsed/>
    <w:rsid w:val="00F35564"/>
    <w:pPr>
      <w:spacing w:after="240"/>
    </w:pPr>
  </w:style>
  <w:style w:type="character" w:customStyle="1" w:styleId="E-mailSignatureChar">
    <w:name w:val="E-mail Signature Char"/>
    <w:basedOn w:val="DefaultParagraphFont"/>
    <w:link w:val="E-mailSignature"/>
    <w:uiPriority w:val="26"/>
    <w:semiHidden/>
    <w:rsid w:val="00F35564"/>
    <w:rPr>
      <w:rFonts w:ascii="Times New Roman" w:hAnsi="Times New Roman" w:cs="Times New Roman"/>
    </w:rPr>
  </w:style>
  <w:style w:type="paragraph" w:styleId="ListBullet">
    <w:name w:val="List Bullet"/>
    <w:aliases w:val="ListBul 1"/>
    <w:basedOn w:val="Normal"/>
    <w:uiPriority w:val="31"/>
    <w:rsid w:val="00F32737"/>
    <w:pPr>
      <w:numPr>
        <w:numId w:val="2"/>
      </w:numPr>
      <w:spacing w:after="240"/>
    </w:pPr>
  </w:style>
  <w:style w:type="paragraph" w:styleId="ListBullet2">
    <w:name w:val="List Bullet 2"/>
    <w:aliases w:val="ListBul 2"/>
    <w:basedOn w:val="Normal"/>
    <w:uiPriority w:val="32"/>
    <w:rsid w:val="00F32737"/>
    <w:pPr>
      <w:numPr>
        <w:numId w:val="3"/>
      </w:numPr>
      <w:spacing w:after="240"/>
    </w:pPr>
  </w:style>
  <w:style w:type="paragraph" w:styleId="ListBullet3">
    <w:name w:val="List Bullet 3"/>
    <w:aliases w:val="ListBul 3"/>
    <w:basedOn w:val="Normal"/>
    <w:uiPriority w:val="32"/>
    <w:rsid w:val="00F32737"/>
    <w:pPr>
      <w:numPr>
        <w:numId w:val="4"/>
      </w:numPr>
      <w:spacing w:after="240"/>
    </w:pPr>
  </w:style>
  <w:style w:type="paragraph" w:styleId="ListBullet4">
    <w:name w:val="List Bullet 4"/>
    <w:aliases w:val="ListBul 4"/>
    <w:basedOn w:val="Normal"/>
    <w:uiPriority w:val="32"/>
    <w:rsid w:val="00F32737"/>
    <w:pPr>
      <w:numPr>
        <w:numId w:val="5"/>
      </w:numPr>
      <w:spacing w:after="240"/>
    </w:pPr>
  </w:style>
  <w:style w:type="paragraph" w:styleId="ListBullet5">
    <w:name w:val="List Bullet 5"/>
    <w:aliases w:val="ListBul 5"/>
    <w:basedOn w:val="Normal"/>
    <w:uiPriority w:val="32"/>
    <w:rsid w:val="00F32737"/>
    <w:pPr>
      <w:numPr>
        <w:numId w:val="6"/>
      </w:numPr>
      <w:spacing w:after="240"/>
    </w:pPr>
  </w:style>
  <w:style w:type="paragraph" w:styleId="ListNumber">
    <w:name w:val="List Number"/>
    <w:aliases w:val="ListNum 1"/>
    <w:basedOn w:val="Normal"/>
    <w:uiPriority w:val="34"/>
    <w:rsid w:val="00F32737"/>
    <w:pPr>
      <w:numPr>
        <w:numId w:val="7"/>
      </w:numPr>
      <w:spacing w:after="240"/>
    </w:pPr>
  </w:style>
  <w:style w:type="paragraph" w:styleId="ListContinue">
    <w:name w:val="List Continue"/>
    <w:aliases w:val="ListCont 1"/>
    <w:basedOn w:val="Normal"/>
    <w:uiPriority w:val="38"/>
    <w:rsid w:val="00F32737"/>
    <w:pPr>
      <w:spacing w:after="120"/>
      <w:ind w:left="360"/>
    </w:pPr>
  </w:style>
  <w:style w:type="paragraph" w:styleId="ListContinue2">
    <w:name w:val="List Continue 2"/>
    <w:aliases w:val="ListCont 2"/>
    <w:basedOn w:val="Normal"/>
    <w:uiPriority w:val="39"/>
    <w:rsid w:val="00F32737"/>
    <w:pPr>
      <w:spacing w:after="120"/>
      <w:ind w:left="720"/>
    </w:pPr>
  </w:style>
  <w:style w:type="paragraph" w:styleId="ListContinue3">
    <w:name w:val="List Continue 3"/>
    <w:aliases w:val="ListCont 3"/>
    <w:basedOn w:val="Normal"/>
    <w:uiPriority w:val="39"/>
    <w:rsid w:val="00F32737"/>
    <w:pPr>
      <w:spacing w:after="120"/>
      <w:ind w:left="1080"/>
    </w:pPr>
  </w:style>
  <w:style w:type="paragraph" w:styleId="ListContinue4">
    <w:name w:val="List Continue 4"/>
    <w:aliases w:val="ListCont 4"/>
    <w:basedOn w:val="Normal"/>
    <w:uiPriority w:val="39"/>
    <w:rsid w:val="00F32737"/>
    <w:pPr>
      <w:spacing w:after="120"/>
      <w:ind w:left="1440"/>
    </w:pPr>
  </w:style>
  <w:style w:type="paragraph" w:styleId="ListContinue5">
    <w:name w:val="List Continue 5"/>
    <w:aliases w:val="ListCont 5"/>
    <w:basedOn w:val="Normal"/>
    <w:uiPriority w:val="39"/>
    <w:rsid w:val="00F32737"/>
    <w:pPr>
      <w:spacing w:after="120"/>
      <w:ind w:left="1800"/>
    </w:pPr>
  </w:style>
  <w:style w:type="paragraph" w:styleId="ListNumber2">
    <w:name w:val="List Number 2"/>
    <w:aliases w:val="ListNum 2"/>
    <w:basedOn w:val="Normal"/>
    <w:uiPriority w:val="35"/>
    <w:rsid w:val="00F32737"/>
    <w:pPr>
      <w:numPr>
        <w:numId w:val="8"/>
      </w:numPr>
      <w:tabs>
        <w:tab w:val="clear" w:pos="1440"/>
      </w:tabs>
      <w:spacing w:after="240"/>
    </w:pPr>
  </w:style>
  <w:style w:type="paragraph" w:styleId="ListNumber3">
    <w:name w:val="List Number 3"/>
    <w:aliases w:val="ListNum 3"/>
    <w:basedOn w:val="Normal"/>
    <w:uiPriority w:val="35"/>
    <w:rsid w:val="00F32737"/>
    <w:pPr>
      <w:numPr>
        <w:numId w:val="9"/>
      </w:numPr>
      <w:spacing w:after="240"/>
    </w:pPr>
  </w:style>
  <w:style w:type="paragraph" w:styleId="ListNumber4">
    <w:name w:val="List Number 4"/>
    <w:aliases w:val="ListNum 4"/>
    <w:basedOn w:val="Normal"/>
    <w:uiPriority w:val="35"/>
    <w:rsid w:val="00F32737"/>
    <w:pPr>
      <w:numPr>
        <w:numId w:val="10"/>
      </w:numPr>
      <w:spacing w:after="240"/>
    </w:pPr>
  </w:style>
  <w:style w:type="paragraph" w:styleId="ListNumber5">
    <w:name w:val="List Number 5"/>
    <w:aliases w:val="ListNum 5"/>
    <w:basedOn w:val="Normal"/>
    <w:uiPriority w:val="35"/>
    <w:rsid w:val="00F32737"/>
    <w:pPr>
      <w:numPr>
        <w:numId w:val="11"/>
      </w:numPr>
      <w:spacing w:after="240"/>
    </w:pPr>
  </w:style>
  <w:style w:type="paragraph" w:styleId="Salutation">
    <w:name w:val="Salutation"/>
    <w:basedOn w:val="Normal"/>
    <w:next w:val="BodyText"/>
    <w:link w:val="SalutationChar"/>
    <w:uiPriority w:val="44"/>
    <w:semiHidden/>
    <w:unhideWhenUsed/>
    <w:rsid w:val="00F32737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44"/>
    <w:semiHidden/>
    <w:rsid w:val="00B573D7"/>
    <w:rPr>
      <w:rFonts w:ascii="Times New Roman" w:hAnsi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0A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Normal"/>
    <w:next w:val="BodyText"/>
    <w:link w:val="Subtitle2Char"/>
    <w:uiPriority w:val="49"/>
    <w:rsid w:val="007A6099"/>
    <w:pPr>
      <w:keepNext/>
      <w:spacing w:after="240"/>
    </w:pPr>
    <w:rPr>
      <w:b/>
    </w:rPr>
  </w:style>
  <w:style w:type="character" w:customStyle="1" w:styleId="Subtitle2Char">
    <w:name w:val="Subtitle 2 Char"/>
    <w:basedOn w:val="DefaultParagraphFont"/>
    <w:link w:val="Subtitle2"/>
    <w:uiPriority w:val="49"/>
    <w:rsid w:val="007A6099"/>
    <w:rPr>
      <w:rFonts w:ascii="Times New Roman" w:hAnsi="Times New Roman" w:cs="Times New Roman"/>
      <w:b/>
    </w:rPr>
  </w:style>
  <w:style w:type="paragraph" w:customStyle="1" w:styleId="Subtitle3">
    <w:name w:val="Subtitle 3"/>
    <w:basedOn w:val="Normal"/>
    <w:next w:val="BodyText"/>
    <w:link w:val="Subtitle3Char"/>
    <w:uiPriority w:val="49"/>
    <w:rsid w:val="007A6099"/>
    <w:pPr>
      <w:keepNext/>
      <w:spacing w:after="240"/>
    </w:pPr>
    <w:rPr>
      <w:i/>
    </w:rPr>
  </w:style>
  <w:style w:type="character" w:customStyle="1" w:styleId="Subtitle3Char">
    <w:name w:val="Subtitle 3 Char"/>
    <w:basedOn w:val="DefaultParagraphFont"/>
    <w:link w:val="Subtitle3"/>
    <w:uiPriority w:val="49"/>
    <w:rsid w:val="007A6099"/>
    <w:rPr>
      <w:rFonts w:ascii="Times New Roman" w:hAnsi="Times New Roman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430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le2">
    <w:name w:val="Title 2"/>
    <w:basedOn w:val="Normal"/>
    <w:next w:val="BodyText"/>
    <w:link w:val="Title2Char"/>
    <w:uiPriority w:val="49"/>
    <w:rsid w:val="00F32737"/>
    <w:pPr>
      <w:keepNext/>
      <w:spacing w:after="240"/>
    </w:pPr>
    <w:rPr>
      <w:b/>
    </w:rPr>
  </w:style>
  <w:style w:type="character" w:customStyle="1" w:styleId="Title2Char">
    <w:name w:val="Title 2 Char"/>
    <w:basedOn w:val="DefaultParagraphFont"/>
    <w:link w:val="Title2"/>
    <w:uiPriority w:val="49"/>
    <w:rsid w:val="00F32737"/>
    <w:rPr>
      <w:rFonts w:ascii="Times New Roman" w:hAnsi="Times New Roman" w:cs="Times New Roman"/>
      <w:b/>
    </w:rPr>
  </w:style>
  <w:style w:type="paragraph" w:customStyle="1" w:styleId="TitlenoTOC">
    <w:name w:val="Title noTOC"/>
    <w:basedOn w:val="Title"/>
    <w:next w:val="BodyText"/>
    <w:link w:val="TitlenoTOCChar"/>
    <w:uiPriority w:val="49"/>
    <w:rsid w:val="00FF375E"/>
  </w:style>
  <w:style w:type="character" w:customStyle="1" w:styleId="TitlenoTOCChar">
    <w:name w:val="Title noTOC Char"/>
    <w:basedOn w:val="DefaultParagraphFont"/>
    <w:link w:val="TitlenoTOC"/>
    <w:uiPriority w:val="27"/>
    <w:rsid w:val="00FF375E"/>
    <w:rPr>
      <w:rFonts w:eastAsia="Times New Roman" w:cs="Times New Roman"/>
      <w:b/>
      <w:kern w:val="28"/>
      <w:szCs w:val="52"/>
      <w:u w:val="single"/>
    </w:rPr>
  </w:style>
  <w:style w:type="paragraph" w:styleId="TOAHeading">
    <w:name w:val="toa heading"/>
    <w:basedOn w:val="Normal"/>
    <w:next w:val="Normal"/>
    <w:uiPriority w:val="54"/>
    <w:semiHidden/>
    <w:rsid w:val="00BD0040"/>
    <w:pPr>
      <w:keepNext/>
      <w:spacing w:after="240"/>
    </w:pPr>
    <w:rPr>
      <w:rFonts w:eastAsia="Times New Roman"/>
      <w:b/>
      <w:bCs/>
    </w:rPr>
  </w:style>
  <w:style w:type="paragraph" w:styleId="TOC1">
    <w:name w:val="toc 1"/>
    <w:basedOn w:val="Normal"/>
    <w:next w:val="Normal"/>
    <w:autoRedefine/>
    <w:uiPriority w:val="54"/>
    <w:rsid w:val="00C848C5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Normal"/>
    <w:next w:val="BodyText"/>
    <w:link w:val="Title3Char"/>
    <w:uiPriority w:val="49"/>
    <w:rsid w:val="00F3273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DefaultParagraphFont"/>
    <w:link w:val="Title3"/>
    <w:uiPriority w:val="49"/>
    <w:rsid w:val="00F32737"/>
    <w:rPr>
      <w:rFonts w:ascii="Times New Roman" w:hAnsi="Times New Roman" w:cs="Times New Roman"/>
      <w:b/>
    </w:rPr>
  </w:style>
  <w:style w:type="paragraph" w:styleId="CommentSubject">
    <w:name w:val="annotation subject"/>
    <w:basedOn w:val="CommentText"/>
    <w:next w:val="CommentText"/>
    <w:link w:val="CommentSubjectChar"/>
    <w:uiPriority w:val="26"/>
    <w:semiHidden/>
    <w:rsid w:val="00757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029"/>
    <w:rPr>
      <w:b/>
      <w:bCs/>
      <w:sz w:val="20"/>
      <w:szCs w:val="20"/>
    </w:rPr>
  </w:style>
  <w:style w:type="paragraph" w:styleId="TableofAuthorities">
    <w:name w:val="table of authorities"/>
    <w:basedOn w:val="NoSpacing"/>
    <w:next w:val="Normal"/>
    <w:uiPriority w:val="54"/>
    <w:semiHidden/>
    <w:unhideWhenUsed/>
    <w:rsid w:val="00757029"/>
    <w:pPr>
      <w:ind w:left="216" w:hanging="216"/>
    </w:pPr>
  </w:style>
  <w:style w:type="paragraph" w:styleId="TableofFigures">
    <w:name w:val="table of figures"/>
    <w:basedOn w:val="NoSpacing"/>
    <w:next w:val="Normal"/>
    <w:uiPriority w:val="54"/>
    <w:semiHidden/>
    <w:unhideWhenUsed/>
    <w:rsid w:val="00757029"/>
  </w:style>
  <w:style w:type="paragraph" w:styleId="TOCHeading">
    <w:name w:val="TOC Heading"/>
    <w:basedOn w:val="Heading1"/>
    <w:next w:val="Normal"/>
    <w:uiPriority w:val="39"/>
    <w:unhideWhenUsed/>
    <w:qFormat/>
    <w:rsid w:val="00430A8B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qFormat/>
    <w:rsid w:val="00430A8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30A8B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430A8B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430A8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430A8B"/>
    <w:rPr>
      <w:smallCaps/>
      <w:color w:val="C0504D" w:themeColor="accent2"/>
      <w:u w:val="single"/>
    </w:rPr>
  </w:style>
  <w:style w:type="character" w:styleId="Emphasis">
    <w:name w:val="Emphasis"/>
    <w:basedOn w:val="DefaultParagraphFont"/>
    <w:uiPriority w:val="20"/>
    <w:qFormat/>
    <w:rsid w:val="00430A8B"/>
    <w:rPr>
      <w:i/>
      <w:iCs/>
    </w:rPr>
  </w:style>
  <w:style w:type="character" w:styleId="BookTitle">
    <w:name w:val="Book Title"/>
    <w:basedOn w:val="DefaultParagraphFont"/>
    <w:uiPriority w:val="33"/>
    <w:qFormat/>
    <w:rsid w:val="00430A8B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sid w:val="00430A8B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A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A8B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430A8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430A8B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54"/>
    <w:rsid w:val="00F32737"/>
    <w:pPr>
      <w:spacing w:after="240"/>
      <w:ind w:left="1440" w:right="720" w:hanging="720"/>
    </w:pPr>
  </w:style>
  <w:style w:type="paragraph" w:styleId="TOC3">
    <w:name w:val="toc 3"/>
    <w:basedOn w:val="Normal"/>
    <w:next w:val="Normal"/>
    <w:autoRedefine/>
    <w:uiPriority w:val="54"/>
    <w:rsid w:val="00F32737"/>
    <w:pPr>
      <w:spacing w:after="240"/>
      <w:ind w:left="2160" w:right="720" w:hanging="720"/>
    </w:pPr>
  </w:style>
  <w:style w:type="paragraph" w:styleId="TOC4">
    <w:name w:val="toc 4"/>
    <w:basedOn w:val="Normal"/>
    <w:next w:val="Normal"/>
    <w:autoRedefine/>
    <w:uiPriority w:val="54"/>
    <w:rsid w:val="00F32737"/>
    <w:pPr>
      <w:spacing w:after="240"/>
      <w:ind w:left="2880" w:right="720" w:hanging="720"/>
    </w:pPr>
  </w:style>
  <w:style w:type="paragraph" w:styleId="TOC5">
    <w:name w:val="toc 5"/>
    <w:basedOn w:val="Normal"/>
    <w:next w:val="Normal"/>
    <w:autoRedefine/>
    <w:uiPriority w:val="54"/>
    <w:semiHidden/>
    <w:unhideWhenUsed/>
    <w:rsid w:val="00F32737"/>
    <w:pPr>
      <w:spacing w:after="240"/>
      <w:ind w:left="3600" w:right="720" w:hanging="720"/>
    </w:pPr>
  </w:style>
  <w:style w:type="paragraph" w:styleId="TOC6">
    <w:name w:val="toc 6"/>
    <w:basedOn w:val="Normal"/>
    <w:next w:val="Normal"/>
    <w:autoRedefine/>
    <w:uiPriority w:val="54"/>
    <w:semiHidden/>
    <w:unhideWhenUsed/>
    <w:rsid w:val="00F32737"/>
    <w:pPr>
      <w:spacing w:after="240"/>
      <w:ind w:left="4320" w:right="720" w:hanging="720"/>
    </w:pPr>
  </w:style>
  <w:style w:type="paragraph" w:styleId="TOC7">
    <w:name w:val="toc 7"/>
    <w:basedOn w:val="Normal"/>
    <w:next w:val="Normal"/>
    <w:autoRedefine/>
    <w:uiPriority w:val="54"/>
    <w:semiHidden/>
    <w:unhideWhenUsed/>
    <w:rsid w:val="00F32737"/>
    <w:pPr>
      <w:spacing w:after="240"/>
      <w:ind w:left="5040" w:right="720" w:hanging="720"/>
    </w:pPr>
  </w:style>
  <w:style w:type="paragraph" w:styleId="TOC8">
    <w:name w:val="toc 8"/>
    <w:basedOn w:val="Normal"/>
    <w:next w:val="Normal"/>
    <w:autoRedefine/>
    <w:uiPriority w:val="54"/>
    <w:semiHidden/>
    <w:unhideWhenUsed/>
    <w:rsid w:val="00F32737"/>
    <w:pPr>
      <w:spacing w:after="240"/>
      <w:ind w:left="5760" w:right="720" w:hanging="720"/>
    </w:pPr>
  </w:style>
  <w:style w:type="paragraph" w:styleId="TOC9">
    <w:name w:val="toc 9"/>
    <w:basedOn w:val="Normal"/>
    <w:next w:val="Normal"/>
    <w:autoRedefine/>
    <w:uiPriority w:val="54"/>
    <w:semiHidden/>
    <w:unhideWhenUsed/>
    <w:rsid w:val="00F32737"/>
    <w:pPr>
      <w:spacing w:after="240"/>
      <w:ind w:left="6480" w:right="720" w:hanging="720"/>
    </w:pPr>
  </w:style>
  <w:style w:type="paragraph" w:styleId="BalloonText">
    <w:name w:val="Balloon Text"/>
    <w:basedOn w:val="NoSpacing"/>
    <w:link w:val="BalloonTextChar"/>
    <w:uiPriority w:val="4"/>
    <w:semiHidden/>
    <w:unhideWhenUsed/>
    <w:rsid w:val="00F32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56"/>
    <w:semiHidden/>
    <w:rsid w:val="00B573D7"/>
    <w:rPr>
      <w:rFonts w:ascii="Tahoma" w:hAnsi="Tahoma" w:cs="Tahoma"/>
      <w:sz w:val="16"/>
      <w:szCs w:val="16"/>
    </w:rPr>
  </w:style>
  <w:style w:type="paragraph" w:styleId="Bibliography">
    <w:name w:val="Bibliography"/>
    <w:basedOn w:val="NoSpacing"/>
    <w:next w:val="BodyText"/>
    <w:uiPriority w:val="4"/>
    <w:semiHidden/>
    <w:rsid w:val="00F32737"/>
  </w:style>
  <w:style w:type="paragraph" w:styleId="DocumentMap">
    <w:name w:val="Document Map"/>
    <w:basedOn w:val="Normal"/>
    <w:link w:val="DocumentMapChar"/>
    <w:uiPriority w:val="26"/>
    <w:semiHidden/>
    <w:unhideWhenUsed/>
    <w:rsid w:val="00F32737"/>
    <w:pPr>
      <w:spacing w:after="240"/>
    </w:pPr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26"/>
    <w:semiHidden/>
    <w:rsid w:val="00F32737"/>
    <w:rPr>
      <w:rFonts w:ascii="Times New Roman" w:hAnsi="Times New Roman" w:cs="Times New Roman"/>
      <w:sz w:val="16"/>
      <w:szCs w:val="16"/>
    </w:rPr>
  </w:style>
  <w:style w:type="paragraph" w:styleId="HTMLAddress">
    <w:name w:val="HTML Address"/>
    <w:basedOn w:val="Normal"/>
    <w:link w:val="HTMLAddressChar"/>
    <w:uiPriority w:val="26"/>
    <w:semiHidden/>
    <w:unhideWhenUsed/>
    <w:rsid w:val="00F32737"/>
    <w:pPr>
      <w:spacing w:after="24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26"/>
    <w:semiHidden/>
    <w:rsid w:val="00F32737"/>
    <w:rPr>
      <w:rFonts w:ascii="Times New Roman" w:hAnsi="Times New Roman"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26"/>
    <w:semiHidden/>
    <w:unhideWhenUsed/>
    <w:rsid w:val="00F32737"/>
    <w:pPr>
      <w:spacing w:after="240"/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26"/>
    <w:semiHidden/>
    <w:rsid w:val="00F32737"/>
    <w:rPr>
      <w:rFonts w:ascii="Times New Roman" w:hAnsi="Times New Roman"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26"/>
    <w:semiHidden/>
    <w:unhideWhenUsed/>
    <w:rsid w:val="00F32737"/>
    <w:pPr>
      <w:spacing w:after="240"/>
      <w:ind w:left="240" w:hanging="240"/>
    </w:pPr>
  </w:style>
  <w:style w:type="paragraph" w:styleId="Index2">
    <w:name w:val="index 2"/>
    <w:basedOn w:val="Normal"/>
    <w:next w:val="Normal"/>
    <w:autoRedefine/>
    <w:uiPriority w:val="26"/>
    <w:semiHidden/>
    <w:unhideWhenUsed/>
    <w:rsid w:val="00F32737"/>
    <w:pPr>
      <w:spacing w:after="240"/>
      <w:ind w:left="480" w:hanging="240"/>
    </w:pPr>
  </w:style>
  <w:style w:type="paragraph" w:styleId="Index3">
    <w:name w:val="index 3"/>
    <w:basedOn w:val="Normal"/>
    <w:next w:val="Normal"/>
    <w:autoRedefine/>
    <w:uiPriority w:val="26"/>
    <w:semiHidden/>
    <w:unhideWhenUsed/>
    <w:rsid w:val="00F32737"/>
    <w:pPr>
      <w:spacing w:after="240"/>
      <w:ind w:left="720" w:hanging="240"/>
    </w:pPr>
  </w:style>
  <w:style w:type="paragraph" w:styleId="Index4">
    <w:name w:val="index 4"/>
    <w:basedOn w:val="Normal"/>
    <w:next w:val="Normal"/>
    <w:autoRedefine/>
    <w:uiPriority w:val="26"/>
    <w:semiHidden/>
    <w:unhideWhenUsed/>
    <w:rsid w:val="00F32737"/>
    <w:pPr>
      <w:spacing w:after="240"/>
      <w:ind w:left="960" w:hanging="240"/>
    </w:pPr>
  </w:style>
  <w:style w:type="paragraph" w:styleId="Index5">
    <w:name w:val="index 5"/>
    <w:basedOn w:val="Normal"/>
    <w:next w:val="Normal"/>
    <w:autoRedefine/>
    <w:uiPriority w:val="26"/>
    <w:semiHidden/>
    <w:unhideWhenUsed/>
    <w:rsid w:val="00F32737"/>
    <w:pPr>
      <w:spacing w:after="240"/>
      <w:ind w:left="1200" w:hanging="240"/>
    </w:pPr>
  </w:style>
  <w:style w:type="paragraph" w:styleId="Index6">
    <w:name w:val="index 6"/>
    <w:basedOn w:val="Normal"/>
    <w:next w:val="Normal"/>
    <w:autoRedefine/>
    <w:uiPriority w:val="26"/>
    <w:semiHidden/>
    <w:unhideWhenUsed/>
    <w:rsid w:val="00F32737"/>
    <w:pPr>
      <w:spacing w:after="240"/>
      <w:ind w:left="1440" w:hanging="240"/>
    </w:pPr>
  </w:style>
  <w:style w:type="paragraph" w:styleId="Index7">
    <w:name w:val="index 7"/>
    <w:basedOn w:val="Normal"/>
    <w:next w:val="Normal"/>
    <w:autoRedefine/>
    <w:uiPriority w:val="26"/>
    <w:semiHidden/>
    <w:unhideWhenUsed/>
    <w:rsid w:val="00F32737"/>
    <w:pPr>
      <w:spacing w:after="240"/>
      <w:ind w:left="1680" w:hanging="240"/>
    </w:pPr>
  </w:style>
  <w:style w:type="paragraph" w:styleId="Index8">
    <w:name w:val="index 8"/>
    <w:basedOn w:val="Normal"/>
    <w:next w:val="Normal"/>
    <w:autoRedefine/>
    <w:uiPriority w:val="26"/>
    <w:semiHidden/>
    <w:unhideWhenUsed/>
    <w:rsid w:val="00F32737"/>
    <w:pPr>
      <w:spacing w:after="240"/>
      <w:ind w:left="1920" w:hanging="240"/>
    </w:pPr>
  </w:style>
  <w:style w:type="paragraph" w:styleId="Index9">
    <w:name w:val="index 9"/>
    <w:basedOn w:val="Normal"/>
    <w:next w:val="Normal"/>
    <w:autoRedefine/>
    <w:uiPriority w:val="26"/>
    <w:semiHidden/>
    <w:unhideWhenUsed/>
    <w:rsid w:val="00F32737"/>
    <w:pPr>
      <w:spacing w:after="240"/>
      <w:ind w:left="2160" w:hanging="240"/>
    </w:pPr>
  </w:style>
  <w:style w:type="paragraph" w:styleId="IndexHeading">
    <w:name w:val="index heading"/>
    <w:basedOn w:val="Normal"/>
    <w:next w:val="Index1"/>
    <w:uiPriority w:val="26"/>
    <w:semiHidden/>
    <w:unhideWhenUsed/>
    <w:rsid w:val="00F32737"/>
    <w:pPr>
      <w:spacing w:after="240"/>
    </w:pPr>
    <w:rPr>
      <w:rFonts w:eastAsia="Times New Roman"/>
      <w:b/>
      <w:bCs/>
    </w:rPr>
  </w:style>
  <w:style w:type="paragraph" w:styleId="List">
    <w:name w:val="List"/>
    <w:basedOn w:val="Normal"/>
    <w:uiPriority w:val="26"/>
    <w:semiHidden/>
    <w:rsid w:val="00F32737"/>
    <w:pPr>
      <w:spacing w:after="240"/>
      <w:ind w:left="360" w:hanging="360"/>
      <w:contextualSpacing/>
    </w:pPr>
  </w:style>
  <w:style w:type="paragraph" w:styleId="List2">
    <w:name w:val="List 2"/>
    <w:basedOn w:val="Normal"/>
    <w:uiPriority w:val="26"/>
    <w:semiHidden/>
    <w:rsid w:val="00F32737"/>
    <w:pPr>
      <w:spacing w:after="240"/>
      <w:ind w:left="720" w:hanging="360"/>
      <w:contextualSpacing/>
    </w:pPr>
  </w:style>
  <w:style w:type="paragraph" w:styleId="List3">
    <w:name w:val="List 3"/>
    <w:basedOn w:val="Normal"/>
    <w:uiPriority w:val="26"/>
    <w:semiHidden/>
    <w:rsid w:val="00F32737"/>
    <w:pPr>
      <w:spacing w:after="240"/>
      <w:ind w:left="1080" w:hanging="360"/>
      <w:contextualSpacing/>
    </w:pPr>
  </w:style>
  <w:style w:type="paragraph" w:styleId="List4">
    <w:name w:val="List 4"/>
    <w:basedOn w:val="Normal"/>
    <w:uiPriority w:val="26"/>
    <w:semiHidden/>
    <w:rsid w:val="00F32737"/>
    <w:pPr>
      <w:spacing w:after="240"/>
      <w:ind w:left="1440" w:hanging="360"/>
      <w:contextualSpacing/>
    </w:pPr>
  </w:style>
  <w:style w:type="paragraph" w:styleId="List5">
    <w:name w:val="List 5"/>
    <w:basedOn w:val="Normal"/>
    <w:uiPriority w:val="26"/>
    <w:semiHidden/>
    <w:rsid w:val="00F32737"/>
    <w:pPr>
      <w:spacing w:after="240"/>
      <w:ind w:left="1800" w:hanging="360"/>
      <w:contextualSpacing/>
    </w:pPr>
  </w:style>
  <w:style w:type="paragraph" w:styleId="MessageHeader">
    <w:name w:val="Message Header"/>
    <w:basedOn w:val="Normal"/>
    <w:link w:val="MessageHeaderChar"/>
    <w:uiPriority w:val="44"/>
    <w:semiHidden/>
    <w:unhideWhenUsed/>
    <w:rsid w:val="00F327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MessageHeaderChar">
    <w:name w:val="Message Header Char"/>
    <w:basedOn w:val="DefaultParagraphFont"/>
    <w:link w:val="MessageHeader"/>
    <w:uiPriority w:val="44"/>
    <w:semiHidden/>
    <w:rsid w:val="00F32737"/>
    <w:rPr>
      <w:rFonts w:ascii="Times New Roman" w:eastAsia="Times New Roman" w:hAnsi="Times New Roman" w:cs="Times New Roman"/>
      <w:shd w:val="pct20" w:color="auto" w:fill="auto"/>
    </w:rPr>
  </w:style>
  <w:style w:type="paragraph" w:styleId="NormalWeb">
    <w:name w:val="Normal (Web)"/>
    <w:basedOn w:val="Normal"/>
    <w:uiPriority w:val="44"/>
    <w:semiHidden/>
    <w:unhideWhenUsed/>
    <w:rsid w:val="00F32737"/>
    <w:pPr>
      <w:spacing w:after="240"/>
    </w:pPr>
  </w:style>
  <w:style w:type="paragraph" w:styleId="NormalIndent">
    <w:name w:val="Normal Indent"/>
    <w:basedOn w:val="Normal"/>
    <w:uiPriority w:val="44"/>
    <w:semiHidden/>
    <w:unhideWhenUsed/>
    <w:rsid w:val="00F32737"/>
    <w:pPr>
      <w:spacing w:after="240"/>
      <w:ind w:left="720"/>
    </w:pPr>
  </w:style>
  <w:style w:type="paragraph" w:styleId="NoteHeading">
    <w:name w:val="Note Heading"/>
    <w:basedOn w:val="Normal"/>
    <w:next w:val="Normal"/>
    <w:link w:val="NoteHeadingChar"/>
    <w:uiPriority w:val="44"/>
    <w:semiHidden/>
    <w:unhideWhenUsed/>
    <w:rsid w:val="00F32737"/>
    <w:pPr>
      <w:spacing w:after="240"/>
    </w:pPr>
  </w:style>
  <w:style w:type="character" w:customStyle="1" w:styleId="NoteHeadingChar">
    <w:name w:val="Note Heading Char"/>
    <w:basedOn w:val="DefaultParagraphFont"/>
    <w:link w:val="NoteHeading"/>
    <w:uiPriority w:val="44"/>
    <w:semiHidden/>
    <w:rsid w:val="00F32737"/>
    <w:rPr>
      <w:rFonts w:ascii="Times New Roman" w:hAnsi="Times New Roman" w:cs="Times New Roman"/>
    </w:rPr>
  </w:style>
  <w:style w:type="paragraph" w:styleId="PlainText">
    <w:name w:val="Plain Text"/>
    <w:basedOn w:val="NoSpacing"/>
    <w:link w:val="PlainTextChar"/>
    <w:uiPriority w:val="44"/>
    <w:semiHidden/>
    <w:unhideWhenUsed/>
    <w:rsid w:val="00F3273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273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Normal"/>
    <w:next w:val="Normal"/>
    <w:link w:val="TOCPageChar"/>
    <w:uiPriority w:val="54"/>
    <w:semiHidden/>
    <w:rsid w:val="00C70143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DefaultParagraphFont"/>
    <w:link w:val="TOCPage"/>
    <w:uiPriority w:val="54"/>
    <w:semiHidden/>
    <w:rsid w:val="00A33B27"/>
    <w:rPr>
      <w:rFonts w:ascii="Times New Roman" w:hAnsi="Times New Roman" w:cs="Times New Roman"/>
      <w:b/>
      <w:u w:val="single"/>
    </w:rPr>
  </w:style>
  <w:style w:type="paragraph" w:customStyle="1" w:styleId="TOATitle">
    <w:name w:val="TOA Title"/>
    <w:basedOn w:val="BodyText"/>
    <w:uiPriority w:val="49"/>
    <w:rsid w:val="00DF7753"/>
    <w:pPr>
      <w:jc w:val="center"/>
    </w:pPr>
    <w:rPr>
      <w:b/>
      <w:caps/>
      <w:u w:val="single"/>
    </w:rPr>
  </w:style>
  <w:style w:type="character" w:styleId="CommentReference">
    <w:name w:val="annotation reference"/>
    <w:basedOn w:val="DefaultParagraphFont"/>
    <w:uiPriority w:val="26"/>
    <w:semiHidden/>
    <w:rsid w:val="00CE577F"/>
    <w:rPr>
      <w:sz w:val="16"/>
      <w:szCs w:val="16"/>
    </w:rPr>
  </w:style>
  <w:style w:type="character" w:styleId="EndnoteReference">
    <w:name w:val="end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FollowedHyperlink">
    <w:name w:val="FollowedHyperlink"/>
    <w:basedOn w:val="DefaultParagraphFont"/>
    <w:uiPriority w:val="26"/>
    <w:semiHidden/>
    <w:unhideWhenUsed/>
    <w:rsid w:val="00CE577F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HTMLAcronym">
    <w:name w:val="HTML Acronym"/>
    <w:basedOn w:val="DefaultParagraphFont"/>
    <w:uiPriority w:val="26"/>
    <w:semiHidden/>
    <w:unhideWhenUsed/>
    <w:rsid w:val="00CE577F"/>
  </w:style>
  <w:style w:type="character" w:styleId="HTMLCite">
    <w:name w:val="HTML Cite"/>
    <w:basedOn w:val="DefaultParagraphFont"/>
    <w:uiPriority w:val="26"/>
    <w:semiHidden/>
    <w:unhideWhenUsed/>
    <w:rsid w:val="00CE577F"/>
    <w:rPr>
      <w:i/>
      <w:iCs/>
    </w:rPr>
  </w:style>
  <w:style w:type="character" w:styleId="HTMLCode">
    <w:name w:val="HTML Code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26"/>
    <w:semiHidden/>
    <w:unhideWhenUsed/>
    <w:rsid w:val="00CE577F"/>
    <w:rPr>
      <w:i/>
      <w:iCs/>
    </w:rPr>
  </w:style>
  <w:style w:type="character" w:styleId="HTMLKeyboard">
    <w:name w:val="HTML Keyboard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26"/>
    <w:semiHidden/>
    <w:unhideWhenUsed/>
    <w:rsid w:val="00CE577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26"/>
    <w:semiHidden/>
    <w:unhideWhenUsed/>
    <w:rsid w:val="00CE577F"/>
    <w:rPr>
      <w:i/>
      <w:iCs/>
    </w:rPr>
  </w:style>
  <w:style w:type="character" w:styleId="Hyperlink">
    <w:name w:val="Hyperlink"/>
    <w:basedOn w:val="DefaultParagraphFont"/>
    <w:uiPriority w:val="26"/>
    <w:semiHidden/>
    <w:unhideWhenUsed/>
    <w:rsid w:val="00CE577F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26"/>
    <w:semiHidden/>
    <w:unhideWhenUsed/>
    <w:rsid w:val="00CE577F"/>
  </w:style>
  <w:style w:type="paragraph" w:styleId="MacroText">
    <w:name w:val="macro"/>
    <w:basedOn w:val="Normal"/>
    <w:link w:val="MacroTextChar"/>
    <w:uiPriority w:val="44"/>
    <w:semiHidden/>
    <w:unhideWhenUsed/>
    <w:rsid w:val="00CE57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44"/>
    <w:semiHidden/>
    <w:rsid w:val="00CE577F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44"/>
    <w:semiHidden/>
    <w:unhideWhenUsed/>
    <w:rsid w:val="00CE577F"/>
  </w:style>
  <w:style w:type="character" w:styleId="PlaceholderText">
    <w:name w:val="Placeholder Text"/>
    <w:basedOn w:val="DefaultParagraphFont"/>
    <w:uiPriority w:val="44"/>
    <w:semiHidden/>
    <w:rsid w:val="00CE577F"/>
    <w:rPr>
      <w:color w:val="808080"/>
    </w:rPr>
  </w:style>
  <w:style w:type="numbering" w:styleId="111111">
    <w:name w:val="Outline List 2"/>
    <w:basedOn w:val="NoList"/>
    <w:uiPriority w:val="99"/>
    <w:semiHidden/>
    <w:unhideWhenUsed/>
    <w:rsid w:val="00445CD7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rsid w:val="00445CD7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rsid w:val="00445CD7"/>
    <w:pPr>
      <w:numPr>
        <w:numId w:val="15"/>
      </w:numPr>
    </w:pPr>
  </w:style>
  <w:style w:type="table" w:styleId="ColorfulGrid">
    <w:name w:val="Colorful Grid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445CD7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45CD7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45CD7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45CD7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45CD7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45CD7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45CD7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5CD7"/>
    <w:pPr>
      <w:spacing w:after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5CD7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5CD7"/>
    <w:pPr>
      <w:spacing w:after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5CD7"/>
    <w:pPr>
      <w:spacing w:after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5CD7"/>
    <w:pPr>
      <w:spacing w:after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5CD7"/>
    <w:pPr>
      <w:spacing w:after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5CD7"/>
    <w:pPr>
      <w:spacing w:after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5CD7"/>
    <w:pPr>
      <w:spacing w:after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5CD7"/>
    <w:pPr>
      <w:spacing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5CD7"/>
    <w:pPr>
      <w:spacing w:after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5CD7"/>
    <w:pPr>
      <w:spacing w:after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5CD7"/>
    <w:pPr>
      <w:spacing w:after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5CD7"/>
    <w:pPr>
      <w:spacing w:after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5CD7"/>
    <w:pPr>
      <w:spacing w:after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5C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No sp. Char"/>
    <w:basedOn w:val="DefaultParagraphFont"/>
    <w:link w:val="NoSpacing"/>
    <w:uiPriority w:val="1"/>
    <w:rsid w:val="00430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26" w:unhideWhenUsed="1"/>
    <w:lsdException w:name="index 2" w:uiPriority="26" w:unhideWhenUsed="1"/>
    <w:lsdException w:name="index 3" w:uiPriority="26" w:unhideWhenUsed="1"/>
    <w:lsdException w:name="index 4" w:uiPriority="26" w:unhideWhenUsed="1"/>
    <w:lsdException w:name="index 5" w:uiPriority="26" w:unhideWhenUsed="1"/>
    <w:lsdException w:name="index 6" w:uiPriority="26" w:unhideWhenUsed="1"/>
    <w:lsdException w:name="index 7" w:uiPriority="26" w:unhideWhenUsed="1"/>
    <w:lsdException w:name="index 8" w:uiPriority="26" w:unhideWhenUsed="1"/>
    <w:lsdException w:name="index 9" w:uiPriority="26" w:unhideWhenUsed="1"/>
    <w:lsdException w:name="toc 1" w:uiPriority="54"/>
    <w:lsdException w:name="toc 2" w:semiHidden="0" w:uiPriority="54"/>
    <w:lsdException w:name="toc 3" w:semiHidden="0" w:uiPriority="54"/>
    <w:lsdException w:name="toc 4" w:semiHidden="0" w:uiPriority="54"/>
    <w:lsdException w:name="toc 5" w:uiPriority="54" w:unhideWhenUsed="1"/>
    <w:lsdException w:name="toc 6" w:uiPriority="54" w:unhideWhenUsed="1"/>
    <w:lsdException w:name="toc 7" w:uiPriority="54" w:unhideWhenUsed="1"/>
    <w:lsdException w:name="toc 8" w:uiPriority="54" w:unhideWhenUsed="1"/>
    <w:lsdException w:name="toc 9" w:uiPriority="54" w:unhideWhenUsed="1"/>
    <w:lsdException w:name="Normal Indent" w:uiPriority="44" w:unhideWhenUsed="1"/>
    <w:lsdException w:name="footnote text" w:uiPriority="26"/>
    <w:lsdException w:name="annotation text" w:uiPriority="26" w:unhideWhenUsed="1"/>
    <w:lsdException w:name="header" w:uiPriority="26" w:unhideWhenUsed="1"/>
    <w:lsdException w:name="footer" w:uiPriority="26" w:unhideWhenUsed="1"/>
    <w:lsdException w:name="index heading" w:uiPriority="26" w:unhideWhenUsed="1"/>
    <w:lsdException w:name="caption" w:uiPriority="35" w:unhideWhenUsed="1" w:qFormat="1"/>
    <w:lsdException w:name="table of figures" w:uiPriority="54" w:unhideWhenUsed="1"/>
    <w:lsdException w:name="envelope address" w:uiPriority="26" w:unhideWhenUsed="1"/>
    <w:lsdException w:name="envelope return" w:uiPriority="26" w:unhideWhenUsed="1"/>
    <w:lsdException w:name="footnote reference" w:uiPriority="26" w:unhideWhenUsed="1"/>
    <w:lsdException w:name="annotation reference" w:uiPriority="26"/>
    <w:lsdException w:name="line number" w:uiPriority="26" w:unhideWhenUsed="1"/>
    <w:lsdException w:name="page number" w:uiPriority="44" w:unhideWhenUsed="1"/>
    <w:lsdException w:name="endnote reference" w:uiPriority="26" w:unhideWhenUsed="1"/>
    <w:lsdException w:name="endnote text" w:uiPriority="26"/>
    <w:lsdException w:name="table of authorities" w:uiPriority="54" w:unhideWhenUsed="1"/>
    <w:lsdException w:name="macro" w:uiPriority="44" w:unhideWhenUsed="1"/>
    <w:lsdException w:name="toa heading" w:uiPriority="54"/>
    <w:lsdException w:name="List" w:uiPriority="26"/>
    <w:lsdException w:name="List Bullet" w:uiPriority="31"/>
    <w:lsdException w:name="List Number" w:uiPriority="34"/>
    <w:lsdException w:name="List 2" w:uiPriority="26"/>
    <w:lsdException w:name="List 3" w:uiPriority="26"/>
    <w:lsdException w:name="List 4" w:uiPriority="26"/>
    <w:lsdException w:name="List 5" w:uiPriority="26"/>
    <w:lsdException w:name="List Bullet 2" w:uiPriority="32"/>
    <w:lsdException w:name="List Bullet 3" w:uiPriority="32"/>
    <w:lsdException w:name="List Bullet 4" w:uiPriority="32"/>
    <w:lsdException w:name="List Bullet 5" w:uiPriority="32"/>
    <w:lsdException w:name="List Number 2" w:uiPriority="35"/>
    <w:lsdException w:name="List Number 3" w:uiPriority="35"/>
    <w:lsdException w:name="List Number 4" w:uiPriority="35"/>
    <w:lsdException w:name="List Number 5" w:uiPriority="35"/>
    <w:lsdException w:name="Title" w:semiHidden="0" w:uiPriority="10" w:qFormat="1"/>
    <w:lsdException w:name="Closing" w:uiPriority="26" w:unhideWhenUsed="1"/>
    <w:lsdException w:name="Signature" w:uiPriority="44"/>
    <w:lsdException w:name="Default Paragraph Font" w:uiPriority="26" w:unhideWhenUsed="1"/>
    <w:lsdException w:name="Body Text" w:uiPriority="9"/>
    <w:lsdException w:name="Body Text Indent" w:uiPriority="15"/>
    <w:lsdException w:name="List Continue" w:uiPriority="38"/>
    <w:lsdException w:name="List Continue 2" w:uiPriority="39"/>
    <w:lsdException w:name="List Continue 3" w:uiPriority="39"/>
    <w:lsdException w:name="List Continue 4" w:uiPriority="39"/>
    <w:lsdException w:name="List Continue 5" w:uiPriority="39"/>
    <w:lsdException w:name="Message Header" w:uiPriority="44" w:unhideWhenUsed="1"/>
    <w:lsdException w:name="Subtitle" w:semiHidden="0" w:uiPriority="11" w:qFormat="1"/>
    <w:lsdException w:name="Salutation" w:uiPriority="44" w:unhideWhenUsed="1"/>
    <w:lsdException w:name="Date" w:uiPriority="26" w:unhideWhenUsed="1"/>
    <w:lsdException w:name="Body Text First Indent" w:semiHidden="0" w:uiPriority="12"/>
    <w:lsdException w:name="Body Text First Indent 2" w:uiPriority="13"/>
    <w:lsdException w:name="Note Heading" w:uiPriority="44" w:unhideWhenUsed="1"/>
    <w:lsdException w:name="Body Text 2" w:uiPriority="10"/>
    <w:lsdException w:name="Body Text 3" w:uiPriority="10"/>
    <w:lsdException w:name="Body Text Indent 2" w:uiPriority="16"/>
    <w:lsdException w:name="Body Text Indent 3" w:uiPriority="16"/>
    <w:lsdException w:name="Block Text" w:semiHidden="0" w:uiPriority="21"/>
    <w:lsdException w:name="Hyperlink" w:uiPriority="26" w:unhideWhenUsed="1"/>
    <w:lsdException w:name="FollowedHyperlink" w:uiPriority="26" w:unhideWhenUsed="1"/>
    <w:lsdException w:name="Strong" w:uiPriority="22" w:unhideWhenUsed="1" w:qFormat="1"/>
    <w:lsdException w:name="Emphasis" w:uiPriority="20" w:qFormat="1"/>
    <w:lsdException w:name="Document Map" w:uiPriority="26" w:unhideWhenUsed="1"/>
    <w:lsdException w:name="Plain Text" w:uiPriority="44" w:unhideWhenUsed="1"/>
    <w:lsdException w:name="E-mail Signature" w:uiPriority="26" w:unhideWhenUsed="1"/>
    <w:lsdException w:name="HTML Top of Form" w:unhideWhenUsed="1"/>
    <w:lsdException w:name="HTML Bottom of Form" w:unhideWhenUsed="1"/>
    <w:lsdException w:name="Normal (Web)" w:uiPriority="44" w:unhideWhenUsed="1"/>
    <w:lsdException w:name="HTML Acronym" w:uiPriority="26" w:unhideWhenUsed="1"/>
    <w:lsdException w:name="HTML Address" w:uiPriority="26" w:unhideWhenUsed="1"/>
    <w:lsdException w:name="HTML Cite" w:uiPriority="26" w:unhideWhenUsed="1"/>
    <w:lsdException w:name="HTML Code" w:uiPriority="26" w:unhideWhenUsed="1"/>
    <w:lsdException w:name="HTML Definition" w:uiPriority="26" w:unhideWhenUsed="1"/>
    <w:lsdException w:name="HTML Keyboard" w:uiPriority="26" w:unhideWhenUsed="1"/>
    <w:lsdException w:name="HTML Preformatted" w:uiPriority="26" w:unhideWhenUsed="1"/>
    <w:lsdException w:name="HTML Sample" w:uiPriority="26" w:unhideWhenUsed="1"/>
    <w:lsdException w:name="HTML Typewriter" w:uiPriority="26" w:unhideWhenUsed="1"/>
    <w:lsdException w:name="HTML Variable" w:uiPriority="26" w:unhideWhenUsed="1"/>
    <w:lsdException w:name="Normal Table" w:unhideWhenUsed="1"/>
    <w:lsdException w:name="annotation subject" w:uiPriority="26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4" w:unhideWhenUsed="1"/>
    <w:lsdException w:name="Table Grid" w:semiHidden="0" w:uiPriority="59"/>
    <w:lsdException w:name="Table Theme" w:unhideWhenUsed="1"/>
    <w:lsdException w:name="Placeholder Text" w:uiPriority="44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unhideWhenUsed="1" w:qFormat="1"/>
    <w:lsdException w:name="Intense Quote" w:uiPriority="30" w:unhideWhenUsed="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unhideWhenUsed="1" w:qFormat="1"/>
    <w:lsdException w:name="Intense Reference" w:uiPriority="32" w:unhideWhenUsed="1" w:qFormat="1"/>
    <w:lsdException w:name="Book Title" w:uiPriority="33" w:qFormat="1"/>
    <w:lsdException w:name="Bibliography" w:uiPriority="4"/>
    <w:lsdException w:name="TOC Heading" w:uiPriority="39" w:qFormat="1"/>
  </w:latentStyles>
  <w:style w:type="paragraph" w:default="1" w:styleId="Normal">
    <w:name w:val="Normal"/>
    <w:qFormat/>
    <w:rsid w:val="00430A8B"/>
  </w:style>
  <w:style w:type="paragraph" w:styleId="Heading1">
    <w:name w:val="heading 1"/>
    <w:basedOn w:val="Normal"/>
    <w:next w:val="Normal"/>
    <w:link w:val="Heading1Char"/>
    <w:uiPriority w:val="9"/>
    <w:qFormat/>
    <w:rsid w:val="00430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A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0A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30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30A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0A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Spacing"/>
    <w:link w:val="HeaderChar"/>
    <w:uiPriority w:val="26"/>
    <w:unhideWhenUsed/>
    <w:rsid w:val="00F35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54"/>
    <w:rsid w:val="00F35564"/>
  </w:style>
  <w:style w:type="paragraph" w:styleId="Footer">
    <w:name w:val="footer"/>
    <w:basedOn w:val="NoSpacing"/>
    <w:link w:val="FooterChar"/>
    <w:uiPriority w:val="26"/>
    <w:unhideWhenUsed/>
    <w:rsid w:val="00FF6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54"/>
    <w:rsid w:val="00F35564"/>
  </w:style>
  <w:style w:type="paragraph" w:customStyle="1" w:styleId="DocID">
    <w:name w:val="DocID"/>
    <w:basedOn w:val="NoSpacing"/>
    <w:link w:val="DocIDChar"/>
    <w:uiPriority w:val="26"/>
    <w:semiHidden/>
    <w:rsid w:val="00757029"/>
    <w:pPr>
      <w:spacing w:before="60"/>
    </w:pPr>
    <w:rPr>
      <w:noProof/>
      <w:sz w:val="16"/>
    </w:rPr>
  </w:style>
  <w:style w:type="character" w:customStyle="1" w:styleId="DocIDChar">
    <w:name w:val="DocID Char"/>
    <w:basedOn w:val="DefaultParagraphFont"/>
    <w:link w:val="DocID"/>
    <w:uiPriority w:val="26"/>
    <w:semiHidden/>
    <w:rsid w:val="00B573D7"/>
    <w:rPr>
      <w:rFonts w:ascii="Times New Roman" w:hAnsi="Times New Roman" w:cs="Times New Roman"/>
      <w:noProof/>
      <w:sz w:val="16"/>
    </w:rPr>
  </w:style>
  <w:style w:type="table" w:styleId="TableGrid">
    <w:name w:val="Table Grid"/>
    <w:basedOn w:val="TableNormal"/>
    <w:uiPriority w:val="59"/>
    <w:rsid w:val="002D2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ody ss"/>
    <w:basedOn w:val="Normal"/>
    <w:link w:val="BodyTextChar"/>
    <w:uiPriority w:val="9"/>
    <w:rsid w:val="004253A0"/>
    <w:pPr>
      <w:spacing w:after="240"/>
    </w:pPr>
  </w:style>
  <w:style w:type="character" w:customStyle="1" w:styleId="BodyTextChar">
    <w:name w:val="Body Text Char"/>
    <w:aliases w:val="Body ss Char"/>
    <w:basedOn w:val="DefaultParagraphFont"/>
    <w:link w:val="BodyText"/>
    <w:uiPriority w:val="9"/>
    <w:rsid w:val="004253A0"/>
    <w:rPr>
      <w:rFonts w:ascii="Times New Roman" w:hAnsi="Times New Roman" w:cs="Times New Roman"/>
    </w:rPr>
  </w:style>
  <w:style w:type="paragraph" w:styleId="BodyText2">
    <w:name w:val="Body Text 2"/>
    <w:aliases w:val="Body ds"/>
    <w:basedOn w:val="Normal"/>
    <w:link w:val="BodyText2Char"/>
    <w:uiPriority w:val="10"/>
    <w:rsid w:val="004253A0"/>
    <w:pPr>
      <w:spacing w:line="480" w:lineRule="auto"/>
    </w:pPr>
  </w:style>
  <w:style w:type="character" w:customStyle="1" w:styleId="BodyText2Char">
    <w:name w:val="Body Text 2 Char"/>
    <w:aliases w:val="Body ds Char"/>
    <w:basedOn w:val="DefaultParagraphFont"/>
    <w:link w:val="BodyText2"/>
    <w:uiPriority w:val="10"/>
    <w:rsid w:val="004253A0"/>
    <w:rPr>
      <w:rFonts w:ascii="Times New Roman" w:hAnsi="Times New Roman" w:cs="Times New Roman"/>
    </w:rPr>
  </w:style>
  <w:style w:type="paragraph" w:styleId="BodyText3">
    <w:name w:val="Body Text 3"/>
    <w:aliases w:val="Body 8pt"/>
    <w:basedOn w:val="Normal"/>
    <w:link w:val="BodyText3Char"/>
    <w:uiPriority w:val="10"/>
    <w:rsid w:val="00757029"/>
    <w:pPr>
      <w:spacing w:after="240"/>
    </w:pPr>
    <w:rPr>
      <w:sz w:val="16"/>
      <w:szCs w:val="16"/>
    </w:rPr>
  </w:style>
  <w:style w:type="character" w:customStyle="1" w:styleId="BodyText3Char">
    <w:name w:val="Body Text 3 Char"/>
    <w:aliases w:val="Body 8pt Char"/>
    <w:basedOn w:val="DefaultParagraphFont"/>
    <w:link w:val="BodyText3"/>
    <w:uiPriority w:val="10"/>
    <w:rsid w:val="001575C8"/>
    <w:rPr>
      <w:rFonts w:ascii="Times New Roman" w:hAnsi="Times New Roman" w:cs="Times New Roman"/>
      <w:sz w:val="16"/>
      <w:szCs w:val="16"/>
    </w:rPr>
  </w:style>
  <w:style w:type="paragraph" w:styleId="NoSpacing">
    <w:name w:val="No Spacing"/>
    <w:aliases w:val="No sp."/>
    <w:link w:val="NoSpacingChar"/>
    <w:uiPriority w:val="1"/>
    <w:qFormat/>
    <w:rsid w:val="00430A8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30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30A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30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30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30A8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odyTextFirstIndent3">
    <w:name w:val="Body Text First Indent 3"/>
    <w:aliases w:val="Body fi 1&quot; ss"/>
    <w:basedOn w:val="Normal"/>
    <w:link w:val="BodyTextFirstIndent3Char"/>
    <w:uiPriority w:val="13"/>
    <w:rsid w:val="0075702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Normal"/>
    <w:uiPriority w:val="21"/>
    <w:rsid w:val="00026701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Normal"/>
    <w:uiPriority w:val="22"/>
    <w:rsid w:val="00737EE1"/>
    <w:pPr>
      <w:spacing w:after="240"/>
      <w:ind w:left="1440" w:right="1440"/>
    </w:pPr>
  </w:style>
  <w:style w:type="paragraph" w:styleId="BodyTextFirstIndent">
    <w:name w:val="Body Text First Indent"/>
    <w:aliases w:val="Body fi .5&quot; ss"/>
    <w:basedOn w:val="Normal"/>
    <w:link w:val="BodyTextFirstIndentChar"/>
    <w:uiPriority w:val="12"/>
    <w:rsid w:val="00757029"/>
    <w:pPr>
      <w:spacing w:after="240"/>
      <w:ind w:firstLine="720"/>
    </w:pPr>
    <w:rPr>
      <w:rFonts w:eastAsia="Calibri"/>
    </w:rPr>
  </w:style>
  <w:style w:type="character" w:customStyle="1" w:styleId="BodyTextFirstIndentChar">
    <w:name w:val="Body Text First Indent Char"/>
    <w:aliases w:val="Body fi .5&quot; ss Char"/>
    <w:basedOn w:val="BodyTextChar"/>
    <w:link w:val="BodyTextFirstIndent"/>
    <w:uiPriority w:val="12"/>
    <w:rsid w:val="00757029"/>
    <w:rPr>
      <w:rFonts w:ascii="Times New Roman" w:eastAsia="Calibri" w:hAnsi="Times New Roman" w:cs="Times New Roman"/>
    </w:rPr>
  </w:style>
  <w:style w:type="paragraph" w:styleId="BodyTextIndent">
    <w:name w:val="Body Text Indent"/>
    <w:aliases w:val="Body i .5&quot; ss"/>
    <w:basedOn w:val="Normal"/>
    <w:link w:val="BodyTextIndentChar"/>
    <w:uiPriority w:val="15"/>
    <w:rsid w:val="00757029"/>
    <w:pPr>
      <w:spacing w:after="240"/>
      <w:ind w:left="720"/>
    </w:pPr>
    <w:rPr>
      <w:rFonts w:eastAsia="Calibri"/>
    </w:rPr>
  </w:style>
  <w:style w:type="character" w:customStyle="1" w:styleId="BodyTextIndentChar">
    <w:name w:val="Body Text Indent Char"/>
    <w:aliases w:val="Body i .5&quot; ss Char"/>
    <w:basedOn w:val="DefaultParagraphFont"/>
    <w:link w:val="BodyTextIndent"/>
    <w:uiPriority w:val="15"/>
    <w:rsid w:val="00757029"/>
    <w:rPr>
      <w:rFonts w:ascii="Times New Roman" w:eastAsia="Calibri" w:hAnsi="Times New Roman" w:cs="Times New Roman"/>
    </w:rPr>
  </w:style>
  <w:style w:type="paragraph" w:styleId="BodyTextFirstIndent2">
    <w:name w:val="Body Text First Indent 2"/>
    <w:aliases w:val="Body fi .5&quot; ds"/>
    <w:basedOn w:val="Normal"/>
    <w:link w:val="BodyTextFirstIndent2Char"/>
    <w:uiPriority w:val="13"/>
    <w:rsid w:val="00757029"/>
    <w:pPr>
      <w:spacing w:line="480" w:lineRule="auto"/>
      <w:ind w:firstLine="720"/>
    </w:pPr>
    <w:rPr>
      <w:rFonts w:eastAsia="Calibri"/>
    </w:rPr>
  </w:style>
  <w:style w:type="character" w:customStyle="1" w:styleId="BodyTextFirstIndent2Char">
    <w:name w:val="Body Text First Indent 2 Char"/>
    <w:aliases w:val="Body fi .5&quot; ds Char"/>
    <w:basedOn w:val="DefaultParagraphFont"/>
    <w:link w:val="BodyTextFirstIndent2"/>
    <w:uiPriority w:val="13"/>
    <w:rsid w:val="00757029"/>
    <w:rPr>
      <w:rFonts w:ascii="Times New Roman" w:eastAsia="Calibri" w:hAnsi="Times New Roman" w:cs="Times New Roman"/>
    </w:rPr>
  </w:style>
  <w:style w:type="character" w:customStyle="1" w:styleId="BodyTextFirstIndent3Char">
    <w:name w:val="Body Text First Indent 3 Char"/>
    <w:aliases w:val="Body fi 1&quot; ss Char"/>
    <w:basedOn w:val="DefaultParagraphFont"/>
    <w:link w:val="BodyTextFirstIndent3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FirstIndent4">
    <w:name w:val="Body Text First Indent 4"/>
    <w:aliases w:val="Body fi 1&quot; ds"/>
    <w:basedOn w:val="Normal"/>
    <w:link w:val="BodyTextFirstIndent4Char"/>
    <w:uiPriority w:val="13"/>
    <w:rsid w:val="0075702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DefaultParagraphFont"/>
    <w:link w:val="BodyTextFirstIndent4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HangingIndent2">
    <w:name w:val="Body Text Hanging Indent 2"/>
    <w:aliases w:val="Body hi 1&quot; ss"/>
    <w:basedOn w:val="Normal"/>
    <w:link w:val="BodyTextHangingIndent2Char"/>
    <w:uiPriority w:val="19"/>
    <w:rsid w:val="0075702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DefaultParagraphFont"/>
    <w:link w:val="BodyTextHangingIndent2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3">
    <w:name w:val="Body Text Hanging Indent 3"/>
    <w:aliases w:val="Body hi 1.5&quot; ss"/>
    <w:basedOn w:val="Normal"/>
    <w:link w:val="BodyTextHangingIndent3Char"/>
    <w:uiPriority w:val="19"/>
    <w:rsid w:val="00852703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DefaultParagraphFont"/>
    <w:link w:val="BodyTextHangingIndent3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">
    <w:name w:val="Body Text Hanging Indent"/>
    <w:aliases w:val="Body hi .5&quot; ss"/>
    <w:basedOn w:val="Normal"/>
    <w:link w:val="BodyTextHangingIndentChar"/>
    <w:uiPriority w:val="18"/>
    <w:rsid w:val="0075702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DefaultParagraphFont"/>
    <w:link w:val="BodyTextHangingIndent"/>
    <w:uiPriority w:val="18"/>
    <w:rsid w:val="00757029"/>
    <w:rPr>
      <w:rFonts w:ascii="Times New Roman" w:eastAsia="Calibri" w:hAnsi="Times New Roman" w:cs="Times New Roman"/>
    </w:rPr>
  </w:style>
  <w:style w:type="paragraph" w:styleId="BodyTextIndent2">
    <w:name w:val="Body Text Indent 2"/>
    <w:aliases w:val="Body i .5&quot; ds"/>
    <w:basedOn w:val="Normal"/>
    <w:link w:val="BodyTextIndent2Char"/>
    <w:uiPriority w:val="16"/>
    <w:rsid w:val="00757029"/>
    <w:pPr>
      <w:spacing w:line="480" w:lineRule="auto"/>
      <w:ind w:left="720"/>
    </w:pPr>
    <w:rPr>
      <w:rFonts w:eastAsia="Calibri"/>
    </w:rPr>
  </w:style>
  <w:style w:type="character" w:customStyle="1" w:styleId="BodyTextIndent2Char">
    <w:name w:val="Body Text Indent 2 Char"/>
    <w:aliases w:val="Body i .5&quot; ds Char"/>
    <w:basedOn w:val="DefaultParagraphFont"/>
    <w:link w:val="BodyTextIndent2"/>
    <w:uiPriority w:val="16"/>
    <w:rsid w:val="00757029"/>
    <w:rPr>
      <w:rFonts w:ascii="Times New Roman" w:eastAsia="Calibri" w:hAnsi="Times New Roman" w:cs="Times New Roman"/>
    </w:rPr>
  </w:style>
  <w:style w:type="paragraph" w:styleId="BodyTextIndent3">
    <w:name w:val="Body Text Indent 3"/>
    <w:aliases w:val="Body i 1&quot; ss"/>
    <w:basedOn w:val="Normal"/>
    <w:link w:val="BodyTextIndent3Char"/>
    <w:uiPriority w:val="16"/>
    <w:rsid w:val="00757029"/>
    <w:pPr>
      <w:spacing w:after="240"/>
      <w:ind w:left="1440"/>
    </w:pPr>
    <w:rPr>
      <w:rFonts w:eastAsia="Calibri"/>
      <w:szCs w:val="16"/>
    </w:rPr>
  </w:style>
  <w:style w:type="character" w:customStyle="1" w:styleId="BodyTextIndent3Char">
    <w:name w:val="Body Text Indent 3 Char"/>
    <w:aliases w:val="Body i 1&quot; ss Char"/>
    <w:basedOn w:val="DefaultParagraphFont"/>
    <w:link w:val="BodyTextIndent3"/>
    <w:uiPriority w:val="16"/>
    <w:rsid w:val="00757029"/>
    <w:rPr>
      <w:rFonts w:ascii="Times New Roman" w:eastAsia="Calibri" w:hAnsi="Times New Roman" w:cs="Times New Roman"/>
      <w:szCs w:val="16"/>
    </w:rPr>
  </w:style>
  <w:style w:type="paragraph" w:customStyle="1" w:styleId="BodyTextIndent4">
    <w:name w:val="Body Text Indent 4"/>
    <w:aliases w:val="Body i 1&quot; ds"/>
    <w:basedOn w:val="Normal"/>
    <w:link w:val="BodyTextIndent4Char"/>
    <w:uiPriority w:val="16"/>
    <w:rsid w:val="0075702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DefaultParagraphFont"/>
    <w:link w:val="BodyTextIndent4"/>
    <w:uiPriority w:val="16"/>
    <w:rsid w:val="00757029"/>
    <w:rPr>
      <w:rFonts w:ascii="Times New Roman" w:eastAsia="Calibri" w:hAnsi="Times New Roman" w:cs="Times New Roman"/>
    </w:rPr>
  </w:style>
  <w:style w:type="character" w:customStyle="1" w:styleId="Draft">
    <w:name w:val="Draft"/>
    <w:basedOn w:val="DefaultParagraphFont"/>
    <w:uiPriority w:val="26"/>
    <w:semiHidden/>
    <w:rsid w:val="00852703"/>
    <w:rPr>
      <w:b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30A8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26"/>
    <w:semiHidden/>
    <w:unhideWhenUsed/>
    <w:rsid w:val="00F35564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26"/>
    <w:semiHidden/>
    <w:unhideWhenUsed/>
    <w:rsid w:val="00F35564"/>
    <w:pPr>
      <w:spacing w:after="240"/>
    </w:pPr>
    <w:rPr>
      <w:rFonts w:eastAsia="Times New Roman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26"/>
    <w:semiHidden/>
    <w:unhideWhenUsed/>
    <w:rsid w:val="00833DAD"/>
    <w:pPr>
      <w:tabs>
        <w:tab w:val="right" w:leader="underscore" w:pos="9360"/>
      </w:tabs>
      <w:spacing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26"/>
    <w:semiHidden/>
    <w:rsid w:val="00B573D7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44"/>
    <w:rsid w:val="00833DAD"/>
    <w:pPr>
      <w:tabs>
        <w:tab w:val="right" w:leader="underscore" w:pos="9360"/>
      </w:tabs>
      <w:spacing w:after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B573D7"/>
    <w:rPr>
      <w:rFonts w:ascii="Times New Roman" w:hAnsi="Times New Roman" w:cs="Times New Roman"/>
    </w:rPr>
  </w:style>
  <w:style w:type="paragraph" w:styleId="CommentText">
    <w:name w:val="annotation text"/>
    <w:basedOn w:val="NoSpacing"/>
    <w:link w:val="CommentTextChar"/>
    <w:uiPriority w:val="26"/>
    <w:semiHidden/>
    <w:unhideWhenUsed/>
    <w:rsid w:val="00F3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56"/>
    <w:semiHidden/>
    <w:rsid w:val="00B573D7"/>
    <w:rPr>
      <w:sz w:val="20"/>
      <w:szCs w:val="20"/>
    </w:rPr>
  </w:style>
  <w:style w:type="paragraph" w:styleId="Date">
    <w:name w:val="Date"/>
    <w:basedOn w:val="NoSpacing"/>
    <w:next w:val="Normal"/>
    <w:link w:val="DateChar"/>
    <w:uiPriority w:val="26"/>
    <w:semiHidden/>
    <w:unhideWhenUsed/>
    <w:rsid w:val="00F35564"/>
  </w:style>
  <w:style w:type="character" w:customStyle="1" w:styleId="DateChar">
    <w:name w:val="Date Char"/>
    <w:basedOn w:val="DefaultParagraphFont"/>
    <w:link w:val="Date"/>
    <w:uiPriority w:val="56"/>
    <w:semiHidden/>
    <w:rsid w:val="00B573D7"/>
  </w:style>
  <w:style w:type="paragraph" w:styleId="E-mailSignature">
    <w:name w:val="E-mail Signature"/>
    <w:basedOn w:val="Normal"/>
    <w:link w:val="E-mailSignatureChar"/>
    <w:uiPriority w:val="26"/>
    <w:semiHidden/>
    <w:unhideWhenUsed/>
    <w:rsid w:val="00F35564"/>
    <w:pPr>
      <w:spacing w:after="240"/>
    </w:pPr>
  </w:style>
  <w:style w:type="character" w:customStyle="1" w:styleId="E-mailSignatureChar">
    <w:name w:val="E-mail Signature Char"/>
    <w:basedOn w:val="DefaultParagraphFont"/>
    <w:link w:val="E-mailSignature"/>
    <w:uiPriority w:val="26"/>
    <w:semiHidden/>
    <w:rsid w:val="00F35564"/>
    <w:rPr>
      <w:rFonts w:ascii="Times New Roman" w:hAnsi="Times New Roman" w:cs="Times New Roman"/>
    </w:rPr>
  </w:style>
  <w:style w:type="paragraph" w:styleId="ListBullet">
    <w:name w:val="List Bullet"/>
    <w:aliases w:val="ListBul 1"/>
    <w:basedOn w:val="Normal"/>
    <w:uiPriority w:val="31"/>
    <w:rsid w:val="00F32737"/>
    <w:pPr>
      <w:numPr>
        <w:numId w:val="2"/>
      </w:numPr>
      <w:spacing w:after="240"/>
    </w:pPr>
  </w:style>
  <w:style w:type="paragraph" w:styleId="ListBullet2">
    <w:name w:val="List Bullet 2"/>
    <w:aliases w:val="ListBul 2"/>
    <w:basedOn w:val="Normal"/>
    <w:uiPriority w:val="32"/>
    <w:rsid w:val="00F32737"/>
    <w:pPr>
      <w:numPr>
        <w:numId w:val="3"/>
      </w:numPr>
      <w:spacing w:after="240"/>
    </w:pPr>
  </w:style>
  <w:style w:type="paragraph" w:styleId="ListBullet3">
    <w:name w:val="List Bullet 3"/>
    <w:aliases w:val="ListBul 3"/>
    <w:basedOn w:val="Normal"/>
    <w:uiPriority w:val="32"/>
    <w:rsid w:val="00F32737"/>
    <w:pPr>
      <w:numPr>
        <w:numId w:val="4"/>
      </w:numPr>
      <w:spacing w:after="240"/>
    </w:pPr>
  </w:style>
  <w:style w:type="paragraph" w:styleId="ListBullet4">
    <w:name w:val="List Bullet 4"/>
    <w:aliases w:val="ListBul 4"/>
    <w:basedOn w:val="Normal"/>
    <w:uiPriority w:val="32"/>
    <w:rsid w:val="00F32737"/>
    <w:pPr>
      <w:numPr>
        <w:numId w:val="5"/>
      </w:numPr>
      <w:spacing w:after="240"/>
    </w:pPr>
  </w:style>
  <w:style w:type="paragraph" w:styleId="ListBullet5">
    <w:name w:val="List Bullet 5"/>
    <w:aliases w:val="ListBul 5"/>
    <w:basedOn w:val="Normal"/>
    <w:uiPriority w:val="32"/>
    <w:rsid w:val="00F32737"/>
    <w:pPr>
      <w:numPr>
        <w:numId w:val="6"/>
      </w:numPr>
      <w:spacing w:after="240"/>
    </w:pPr>
  </w:style>
  <w:style w:type="paragraph" w:styleId="ListNumber">
    <w:name w:val="List Number"/>
    <w:aliases w:val="ListNum 1"/>
    <w:basedOn w:val="Normal"/>
    <w:uiPriority w:val="34"/>
    <w:rsid w:val="00F32737"/>
    <w:pPr>
      <w:numPr>
        <w:numId w:val="7"/>
      </w:numPr>
      <w:spacing w:after="240"/>
    </w:pPr>
  </w:style>
  <w:style w:type="paragraph" w:styleId="ListContinue">
    <w:name w:val="List Continue"/>
    <w:aliases w:val="ListCont 1"/>
    <w:basedOn w:val="Normal"/>
    <w:uiPriority w:val="38"/>
    <w:rsid w:val="00F32737"/>
    <w:pPr>
      <w:spacing w:after="120"/>
      <w:ind w:left="360"/>
    </w:pPr>
  </w:style>
  <w:style w:type="paragraph" w:styleId="ListContinue2">
    <w:name w:val="List Continue 2"/>
    <w:aliases w:val="ListCont 2"/>
    <w:basedOn w:val="Normal"/>
    <w:uiPriority w:val="39"/>
    <w:rsid w:val="00F32737"/>
    <w:pPr>
      <w:spacing w:after="120"/>
      <w:ind w:left="720"/>
    </w:pPr>
  </w:style>
  <w:style w:type="paragraph" w:styleId="ListContinue3">
    <w:name w:val="List Continue 3"/>
    <w:aliases w:val="ListCont 3"/>
    <w:basedOn w:val="Normal"/>
    <w:uiPriority w:val="39"/>
    <w:rsid w:val="00F32737"/>
    <w:pPr>
      <w:spacing w:after="120"/>
      <w:ind w:left="1080"/>
    </w:pPr>
  </w:style>
  <w:style w:type="paragraph" w:styleId="ListContinue4">
    <w:name w:val="List Continue 4"/>
    <w:aliases w:val="ListCont 4"/>
    <w:basedOn w:val="Normal"/>
    <w:uiPriority w:val="39"/>
    <w:rsid w:val="00F32737"/>
    <w:pPr>
      <w:spacing w:after="120"/>
      <w:ind w:left="1440"/>
    </w:pPr>
  </w:style>
  <w:style w:type="paragraph" w:styleId="ListContinue5">
    <w:name w:val="List Continue 5"/>
    <w:aliases w:val="ListCont 5"/>
    <w:basedOn w:val="Normal"/>
    <w:uiPriority w:val="39"/>
    <w:rsid w:val="00F32737"/>
    <w:pPr>
      <w:spacing w:after="120"/>
      <w:ind w:left="1800"/>
    </w:pPr>
  </w:style>
  <w:style w:type="paragraph" w:styleId="ListNumber2">
    <w:name w:val="List Number 2"/>
    <w:aliases w:val="ListNum 2"/>
    <w:basedOn w:val="Normal"/>
    <w:uiPriority w:val="35"/>
    <w:rsid w:val="00F32737"/>
    <w:pPr>
      <w:numPr>
        <w:numId w:val="8"/>
      </w:numPr>
      <w:tabs>
        <w:tab w:val="clear" w:pos="1440"/>
      </w:tabs>
      <w:spacing w:after="240"/>
    </w:pPr>
  </w:style>
  <w:style w:type="paragraph" w:styleId="ListNumber3">
    <w:name w:val="List Number 3"/>
    <w:aliases w:val="ListNum 3"/>
    <w:basedOn w:val="Normal"/>
    <w:uiPriority w:val="35"/>
    <w:rsid w:val="00F32737"/>
    <w:pPr>
      <w:numPr>
        <w:numId w:val="9"/>
      </w:numPr>
      <w:spacing w:after="240"/>
    </w:pPr>
  </w:style>
  <w:style w:type="paragraph" w:styleId="ListNumber4">
    <w:name w:val="List Number 4"/>
    <w:aliases w:val="ListNum 4"/>
    <w:basedOn w:val="Normal"/>
    <w:uiPriority w:val="35"/>
    <w:rsid w:val="00F32737"/>
    <w:pPr>
      <w:numPr>
        <w:numId w:val="10"/>
      </w:numPr>
      <w:spacing w:after="240"/>
    </w:pPr>
  </w:style>
  <w:style w:type="paragraph" w:styleId="ListNumber5">
    <w:name w:val="List Number 5"/>
    <w:aliases w:val="ListNum 5"/>
    <w:basedOn w:val="Normal"/>
    <w:uiPriority w:val="35"/>
    <w:rsid w:val="00F32737"/>
    <w:pPr>
      <w:numPr>
        <w:numId w:val="11"/>
      </w:numPr>
      <w:spacing w:after="240"/>
    </w:pPr>
  </w:style>
  <w:style w:type="paragraph" w:styleId="Salutation">
    <w:name w:val="Salutation"/>
    <w:basedOn w:val="Normal"/>
    <w:next w:val="BodyText"/>
    <w:link w:val="SalutationChar"/>
    <w:uiPriority w:val="44"/>
    <w:semiHidden/>
    <w:unhideWhenUsed/>
    <w:rsid w:val="00F32737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44"/>
    <w:semiHidden/>
    <w:rsid w:val="00B573D7"/>
    <w:rPr>
      <w:rFonts w:ascii="Times New Roman" w:hAnsi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0A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Normal"/>
    <w:next w:val="BodyText"/>
    <w:link w:val="Subtitle2Char"/>
    <w:uiPriority w:val="49"/>
    <w:rsid w:val="007A6099"/>
    <w:pPr>
      <w:keepNext/>
      <w:spacing w:after="240"/>
    </w:pPr>
    <w:rPr>
      <w:b/>
    </w:rPr>
  </w:style>
  <w:style w:type="character" w:customStyle="1" w:styleId="Subtitle2Char">
    <w:name w:val="Subtitle 2 Char"/>
    <w:basedOn w:val="DefaultParagraphFont"/>
    <w:link w:val="Subtitle2"/>
    <w:uiPriority w:val="49"/>
    <w:rsid w:val="007A6099"/>
    <w:rPr>
      <w:rFonts w:ascii="Times New Roman" w:hAnsi="Times New Roman" w:cs="Times New Roman"/>
      <w:b/>
    </w:rPr>
  </w:style>
  <w:style w:type="paragraph" w:customStyle="1" w:styleId="Subtitle3">
    <w:name w:val="Subtitle 3"/>
    <w:basedOn w:val="Normal"/>
    <w:next w:val="BodyText"/>
    <w:link w:val="Subtitle3Char"/>
    <w:uiPriority w:val="49"/>
    <w:rsid w:val="007A6099"/>
    <w:pPr>
      <w:keepNext/>
      <w:spacing w:after="240"/>
    </w:pPr>
    <w:rPr>
      <w:i/>
    </w:rPr>
  </w:style>
  <w:style w:type="character" w:customStyle="1" w:styleId="Subtitle3Char">
    <w:name w:val="Subtitle 3 Char"/>
    <w:basedOn w:val="DefaultParagraphFont"/>
    <w:link w:val="Subtitle3"/>
    <w:uiPriority w:val="49"/>
    <w:rsid w:val="007A6099"/>
    <w:rPr>
      <w:rFonts w:ascii="Times New Roman" w:hAnsi="Times New Roman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430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le2">
    <w:name w:val="Title 2"/>
    <w:basedOn w:val="Normal"/>
    <w:next w:val="BodyText"/>
    <w:link w:val="Title2Char"/>
    <w:uiPriority w:val="49"/>
    <w:rsid w:val="00F32737"/>
    <w:pPr>
      <w:keepNext/>
      <w:spacing w:after="240"/>
    </w:pPr>
    <w:rPr>
      <w:b/>
    </w:rPr>
  </w:style>
  <w:style w:type="character" w:customStyle="1" w:styleId="Title2Char">
    <w:name w:val="Title 2 Char"/>
    <w:basedOn w:val="DefaultParagraphFont"/>
    <w:link w:val="Title2"/>
    <w:uiPriority w:val="49"/>
    <w:rsid w:val="00F32737"/>
    <w:rPr>
      <w:rFonts w:ascii="Times New Roman" w:hAnsi="Times New Roman" w:cs="Times New Roman"/>
      <w:b/>
    </w:rPr>
  </w:style>
  <w:style w:type="paragraph" w:customStyle="1" w:styleId="TitlenoTOC">
    <w:name w:val="Title noTOC"/>
    <w:basedOn w:val="Title"/>
    <w:next w:val="BodyText"/>
    <w:link w:val="TitlenoTOCChar"/>
    <w:uiPriority w:val="49"/>
    <w:rsid w:val="00FF375E"/>
  </w:style>
  <w:style w:type="character" w:customStyle="1" w:styleId="TitlenoTOCChar">
    <w:name w:val="Title noTOC Char"/>
    <w:basedOn w:val="DefaultParagraphFont"/>
    <w:link w:val="TitlenoTOC"/>
    <w:uiPriority w:val="27"/>
    <w:rsid w:val="00FF375E"/>
    <w:rPr>
      <w:rFonts w:eastAsia="Times New Roman" w:cs="Times New Roman"/>
      <w:b/>
      <w:kern w:val="28"/>
      <w:szCs w:val="52"/>
      <w:u w:val="single"/>
    </w:rPr>
  </w:style>
  <w:style w:type="paragraph" w:styleId="TOAHeading">
    <w:name w:val="toa heading"/>
    <w:basedOn w:val="Normal"/>
    <w:next w:val="Normal"/>
    <w:uiPriority w:val="54"/>
    <w:semiHidden/>
    <w:rsid w:val="00BD0040"/>
    <w:pPr>
      <w:keepNext/>
      <w:spacing w:after="240"/>
    </w:pPr>
    <w:rPr>
      <w:rFonts w:eastAsia="Times New Roman"/>
      <w:b/>
      <w:bCs/>
    </w:rPr>
  </w:style>
  <w:style w:type="paragraph" w:styleId="TOC1">
    <w:name w:val="toc 1"/>
    <w:basedOn w:val="Normal"/>
    <w:next w:val="Normal"/>
    <w:autoRedefine/>
    <w:uiPriority w:val="54"/>
    <w:rsid w:val="00C848C5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Normal"/>
    <w:next w:val="BodyText"/>
    <w:link w:val="Title3Char"/>
    <w:uiPriority w:val="49"/>
    <w:rsid w:val="00F3273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DefaultParagraphFont"/>
    <w:link w:val="Title3"/>
    <w:uiPriority w:val="49"/>
    <w:rsid w:val="00F32737"/>
    <w:rPr>
      <w:rFonts w:ascii="Times New Roman" w:hAnsi="Times New Roman" w:cs="Times New Roman"/>
      <w:b/>
    </w:rPr>
  </w:style>
  <w:style w:type="paragraph" w:styleId="CommentSubject">
    <w:name w:val="annotation subject"/>
    <w:basedOn w:val="CommentText"/>
    <w:next w:val="CommentText"/>
    <w:link w:val="CommentSubjectChar"/>
    <w:uiPriority w:val="26"/>
    <w:semiHidden/>
    <w:rsid w:val="00757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029"/>
    <w:rPr>
      <w:b/>
      <w:bCs/>
      <w:sz w:val="20"/>
      <w:szCs w:val="20"/>
    </w:rPr>
  </w:style>
  <w:style w:type="paragraph" w:styleId="TableofAuthorities">
    <w:name w:val="table of authorities"/>
    <w:basedOn w:val="NoSpacing"/>
    <w:next w:val="Normal"/>
    <w:uiPriority w:val="54"/>
    <w:semiHidden/>
    <w:unhideWhenUsed/>
    <w:rsid w:val="00757029"/>
    <w:pPr>
      <w:ind w:left="216" w:hanging="216"/>
    </w:pPr>
  </w:style>
  <w:style w:type="paragraph" w:styleId="TableofFigures">
    <w:name w:val="table of figures"/>
    <w:basedOn w:val="NoSpacing"/>
    <w:next w:val="Normal"/>
    <w:uiPriority w:val="54"/>
    <w:semiHidden/>
    <w:unhideWhenUsed/>
    <w:rsid w:val="00757029"/>
  </w:style>
  <w:style w:type="paragraph" w:styleId="TOCHeading">
    <w:name w:val="TOC Heading"/>
    <w:basedOn w:val="Heading1"/>
    <w:next w:val="Normal"/>
    <w:uiPriority w:val="39"/>
    <w:unhideWhenUsed/>
    <w:qFormat/>
    <w:rsid w:val="00430A8B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qFormat/>
    <w:rsid w:val="00430A8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30A8B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430A8B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430A8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430A8B"/>
    <w:rPr>
      <w:smallCaps/>
      <w:color w:val="C0504D" w:themeColor="accent2"/>
      <w:u w:val="single"/>
    </w:rPr>
  </w:style>
  <w:style w:type="character" w:styleId="Emphasis">
    <w:name w:val="Emphasis"/>
    <w:basedOn w:val="DefaultParagraphFont"/>
    <w:uiPriority w:val="20"/>
    <w:qFormat/>
    <w:rsid w:val="00430A8B"/>
    <w:rPr>
      <w:i/>
      <w:iCs/>
    </w:rPr>
  </w:style>
  <w:style w:type="character" w:styleId="BookTitle">
    <w:name w:val="Book Title"/>
    <w:basedOn w:val="DefaultParagraphFont"/>
    <w:uiPriority w:val="33"/>
    <w:qFormat/>
    <w:rsid w:val="00430A8B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sid w:val="00430A8B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A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A8B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430A8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430A8B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54"/>
    <w:rsid w:val="00F32737"/>
    <w:pPr>
      <w:spacing w:after="240"/>
      <w:ind w:left="1440" w:right="720" w:hanging="720"/>
    </w:pPr>
  </w:style>
  <w:style w:type="paragraph" w:styleId="TOC3">
    <w:name w:val="toc 3"/>
    <w:basedOn w:val="Normal"/>
    <w:next w:val="Normal"/>
    <w:autoRedefine/>
    <w:uiPriority w:val="54"/>
    <w:rsid w:val="00F32737"/>
    <w:pPr>
      <w:spacing w:after="240"/>
      <w:ind w:left="2160" w:right="720" w:hanging="720"/>
    </w:pPr>
  </w:style>
  <w:style w:type="paragraph" w:styleId="TOC4">
    <w:name w:val="toc 4"/>
    <w:basedOn w:val="Normal"/>
    <w:next w:val="Normal"/>
    <w:autoRedefine/>
    <w:uiPriority w:val="54"/>
    <w:rsid w:val="00F32737"/>
    <w:pPr>
      <w:spacing w:after="240"/>
      <w:ind w:left="2880" w:right="720" w:hanging="720"/>
    </w:pPr>
  </w:style>
  <w:style w:type="paragraph" w:styleId="TOC5">
    <w:name w:val="toc 5"/>
    <w:basedOn w:val="Normal"/>
    <w:next w:val="Normal"/>
    <w:autoRedefine/>
    <w:uiPriority w:val="54"/>
    <w:semiHidden/>
    <w:unhideWhenUsed/>
    <w:rsid w:val="00F32737"/>
    <w:pPr>
      <w:spacing w:after="240"/>
      <w:ind w:left="3600" w:right="720" w:hanging="720"/>
    </w:pPr>
  </w:style>
  <w:style w:type="paragraph" w:styleId="TOC6">
    <w:name w:val="toc 6"/>
    <w:basedOn w:val="Normal"/>
    <w:next w:val="Normal"/>
    <w:autoRedefine/>
    <w:uiPriority w:val="54"/>
    <w:semiHidden/>
    <w:unhideWhenUsed/>
    <w:rsid w:val="00F32737"/>
    <w:pPr>
      <w:spacing w:after="240"/>
      <w:ind w:left="4320" w:right="720" w:hanging="720"/>
    </w:pPr>
  </w:style>
  <w:style w:type="paragraph" w:styleId="TOC7">
    <w:name w:val="toc 7"/>
    <w:basedOn w:val="Normal"/>
    <w:next w:val="Normal"/>
    <w:autoRedefine/>
    <w:uiPriority w:val="54"/>
    <w:semiHidden/>
    <w:unhideWhenUsed/>
    <w:rsid w:val="00F32737"/>
    <w:pPr>
      <w:spacing w:after="240"/>
      <w:ind w:left="5040" w:right="720" w:hanging="720"/>
    </w:pPr>
  </w:style>
  <w:style w:type="paragraph" w:styleId="TOC8">
    <w:name w:val="toc 8"/>
    <w:basedOn w:val="Normal"/>
    <w:next w:val="Normal"/>
    <w:autoRedefine/>
    <w:uiPriority w:val="54"/>
    <w:semiHidden/>
    <w:unhideWhenUsed/>
    <w:rsid w:val="00F32737"/>
    <w:pPr>
      <w:spacing w:after="240"/>
      <w:ind w:left="5760" w:right="720" w:hanging="720"/>
    </w:pPr>
  </w:style>
  <w:style w:type="paragraph" w:styleId="TOC9">
    <w:name w:val="toc 9"/>
    <w:basedOn w:val="Normal"/>
    <w:next w:val="Normal"/>
    <w:autoRedefine/>
    <w:uiPriority w:val="54"/>
    <w:semiHidden/>
    <w:unhideWhenUsed/>
    <w:rsid w:val="00F32737"/>
    <w:pPr>
      <w:spacing w:after="240"/>
      <w:ind w:left="6480" w:right="720" w:hanging="720"/>
    </w:pPr>
  </w:style>
  <w:style w:type="paragraph" w:styleId="BalloonText">
    <w:name w:val="Balloon Text"/>
    <w:basedOn w:val="NoSpacing"/>
    <w:link w:val="BalloonTextChar"/>
    <w:uiPriority w:val="4"/>
    <w:semiHidden/>
    <w:unhideWhenUsed/>
    <w:rsid w:val="00F32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56"/>
    <w:semiHidden/>
    <w:rsid w:val="00B573D7"/>
    <w:rPr>
      <w:rFonts w:ascii="Tahoma" w:hAnsi="Tahoma" w:cs="Tahoma"/>
      <w:sz w:val="16"/>
      <w:szCs w:val="16"/>
    </w:rPr>
  </w:style>
  <w:style w:type="paragraph" w:styleId="Bibliography">
    <w:name w:val="Bibliography"/>
    <w:basedOn w:val="NoSpacing"/>
    <w:next w:val="BodyText"/>
    <w:uiPriority w:val="4"/>
    <w:semiHidden/>
    <w:rsid w:val="00F32737"/>
  </w:style>
  <w:style w:type="paragraph" w:styleId="DocumentMap">
    <w:name w:val="Document Map"/>
    <w:basedOn w:val="Normal"/>
    <w:link w:val="DocumentMapChar"/>
    <w:uiPriority w:val="26"/>
    <w:semiHidden/>
    <w:unhideWhenUsed/>
    <w:rsid w:val="00F32737"/>
    <w:pPr>
      <w:spacing w:after="240"/>
    </w:pPr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26"/>
    <w:semiHidden/>
    <w:rsid w:val="00F32737"/>
    <w:rPr>
      <w:rFonts w:ascii="Times New Roman" w:hAnsi="Times New Roman" w:cs="Times New Roman"/>
      <w:sz w:val="16"/>
      <w:szCs w:val="16"/>
    </w:rPr>
  </w:style>
  <w:style w:type="paragraph" w:styleId="HTMLAddress">
    <w:name w:val="HTML Address"/>
    <w:basedOn w:val="Normal"/>
    <w:link w:val="HTMLAddressChar"/>
    <w:uiPriority w:val="26"/>
    <w:semiHidden/>
    <w:unhideWhenUsed/>
    <w:rsid w:val="00F32737"/>
    <w:pPr>
      <w:spacing w:after="24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26"/>
    <w:semiHidden/>
    <w:rsid w:val="00F32737"/>
    <w:rPr>
      <w:rFonts w:ascii="Times New Roman" w:hAnsi="Times New Roman"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26"/>
    <w:semiHidden/>
    <w:unhideWhenUsed/>
    <w:rsid w:val="00F32737"/>
    <w:pPr>
      <w:spacing w:after="240"/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26"/>
    <w:semiHidden/>
    <w:rsid w:val="00F32737"/>
    <w:rPr>
      <w:rFonts w:ascii="Times New Roman" w:hAnsi="Times New Roman"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26"/>
    <w:semiHidden/>
    <w:unhideWhenUsed/>
    <w:rsid w:val="00F32737"/>
    <w:pPr>
      <w:spacing w:after="240"/>
      <w:ind w:left="240" w:hanging="240"/>
    </w:pPr>
  </w:style>
  <w:style w:type="paragraph" w:styleId="Index2">
    <w:name w:val="index 2"/>
    <w:basedOn w:val="Normal"/>
    <w:next w:val="Normal"/>
    <w:autoRedefine/>
    <w:uiPriority w:val="26"/>
    <w:semiHidden/>
    <w:unhideWhenUsed/>
    <w:rsid w:val="00F32737"/>
    <w:pPr>
      <w:spacing w:after="240"/>
      <w:ind w:left="480" w:hanging="240"/>
    </w:pPr>
  </w:style>
  <w:style w:type="paragraph" w:styleId="Index3">
    <w:name w:val="index 3"/>
    <w:basedOn w:val="Normal"/>
    <w:next w:val="Normal"/>
    <w:autoRedefine/>
    <w:uiPriority w:val="26"/>
    <w:semiHidden/>
    <w:unhideWhenUsed/>
    <w:rsid w:val="00F32737"/>
    <w:pPr>
      <w:spacing w:after="240"/>
      <w:ind w:left="720" w:hanging="240"/>
    </w:pPr>
  </w:style>
  <w:style w:type="paragraph" w:styleId="Index4">
    <w:name w:val="index 4"/>
    <w:basedOn w:val="Normal"/>
    <w:next w:val="Normal"/>
    <w:autoRedefine/>
    <w:uiPriority w:val="26"/>
    <w:semiHidden/>
    <w:unhideWhenUsed/>
    <w:rsid w:val="00F32737"/>
    <w:pPr>
      <w:spacing w:after="240"/>
      <w:ind w:left="960" w:hanging="240"/>
    </w:pPr>
  </w:style>
  <w:style w:type="paragraph" w:styleId="Index5">
    <w:name w:val="index 5"/>
    <w:basedOn w:val="Normal"/>
    <w:next w:val="Normal"/>
    <w:autoRedefine/>
    <w:uiPriority w:val="26"/>
    <w:semiHidden/>
    <w:unhideWhenUsed/>
    <w:rsid w:val="00F32737"/>
    <w:pPr>
      <w:spacing w:after="240"/>
      <w:ind w:left="1200" w:hanging="240"/>
    </w:pPr>
  </w:style>
  <w:style w:type="paragraph" w:styleId="Index6">
    <w:name w:val="index 6"/>
    <w:basedOn w:val="Normal"/>
    <w:next w:val="Normal"/>
    <w:autoRedefine/>
    <w:uiPriority w:val="26"/>
    <w:semiHidden/>
    <w:unhideWhenUsed/>
    <w:rsid w:val="00F32737"/>
    <w:pPr>
      <w:spacing w:after="240"/>
      <w:ind w:left="1440" w:hanging="240"/>
    </w:pPr>
  </w:style>
  <w:style w:type="paragraph" w:styleId="Index7">
    <w:name w:val="index 7"/>
    <w:basedOn w:val="Normal"/>
    <w:next w:val="Normal"/>
    <w:autoRedefine/>
    <w:uiPriority w:val="26"/>
    <w:semiHidden/>
    <w:unhideWhenUsed/>
    <w:rsid w:val="00F32737"/>
    <w:pPr>
      <w:spacing w:after="240"/>
      <w:ind w:left="1680" w:hanging="240"/>
    </w:pPr>
  </w:style>
  <w:style w:type="paragraph" w:styleId="Index8">
    <w:name w:val="index 8"/>
    <w:basedOn w:val="Normal"/>
    <w:next w:val="Normal"/>
    <w:autoRedefine/>
    <w:uiPriority w:val="26"/>
    <w:semiHidden/>
    <w:unhideWhenUsed/>
    <w:rsid w:val="00F32737"/>
    <w:pPr>
      <w:spacing w:after="240"/>
      <w:ind w:left="1920" w:hanging="240"/>
    </w:pPr>
  </w:style>
  <w:style w:type="paragraph" w:styleId="Index9">
    <w:name w:val="index 9"/>
    <w:basedOn w:val="Normal"/>
    <w:next w:val="Normal"/>
    <w:autoRedefine/>
    <w:uiPriority w:val="26"/>
    <w:semiHidden/>
    <w:unhideWhenUsed/>
    <w:rsid w:val="00F32737"/>
    <w:pPr>
      <w:spacing w:after="240"/>
      <w:ind w:left="2160" w:hanging="240"/>
    </w:pPr>
  </w:style>
  <w:style w:type="paragraph" w:styleId="IndexHeading">
    <w:name w:val="index heading"/>
    <w:basedOn w:val="Normal"/>
    <w:next w:val="Index1"/>
    <w:uiPriority w:val="26"/>
    <w:semiHidden/>
    <w:unhideWhenUsed/>
    <w:rsid w:val="00F32737"/>
    <w:pPr>
      <w:spacing w:after="240"/>
    </w:pPr>
    <w:rPr>
      <w:rFonts w:eastAsia="Times New Roman"/>
      <w:b/>
      <w:bCs/>
    </w:rPr>
  </w:style>
  <w:style w:type="paragraph" w:styleId="List">
    <w:name w:val="List"/>
    <w:basedOn w:val="Normal"/>
    <w:uiPriority w:val="26"/>
    <w:semiHidden/>
    <w:rsid w:val="00F32737"/>
    <w:pPr>
      <w:spacing w:after="240"/>
      <w:ind w:left="360" w:hanging="360"/>
      <w:contextualSpacing/>
    </w:pPr>
  </w:style>
  <w:style w:type="paragraph" w:styleId="List2">
    <w:name w:val="List 2"/>
    <w:basedOn w:val="Normal"/>
    <w:uiPriority w:val="26"/>
    <w:semiHidden/>
    <w:rsid w:val="00F32737"/>
    <w:pPr>
      <w:spacing w:after="240"/>
      <w:ind w:left="720" w:hanging="360"/>
      <w:contextualSpacing/>
    </w:pPr>
  </w:style>
  <w:style w:type="paragraph" w:styleId="List3">
    <w:name w:val="List 3"/>
    <w:basedOn w:val="Normal"/>
    <w:uiPriority w:val="26"/>
    <w:semiHidden/>
    <w:rsid w:val="00F32737"/>
    <w:pPr>
      <w:spacing w:after="240"/>
      <w:ind w:left="1080" w:hanging="360"/>
      <w:contextualSpacing/>
    </w:pPr>
  </w:style>
  <w:style w:type="paragraph" w:styleId="List4">
    <w:name w:val="List 4"/>
    <w:basedOn w:val="Normal"/>
    <w:uiPriority w:val="26"/>
    <w:semiHidden/>
    <w:rsid w:val="00F32737"/>
    <w:pPr>
      <w:spacing w:after="240"/>
      <w:ind w:left="1440" w:hanging="360"/>
      <w:contextualSpacing/>
    </w:pPr>
  </w:style>
  <w:style w:type="paragraph" w:styleId="List5">
    <w:name w:val="List 5"/>
    <w:basedOn w:val="Normal"/>
    <w:uiPriority w:val="26"/>
    <w:semiHidden/>
    <w:rsid w:val="00F32737"/>
    <w:pPr>
      <w:spacing w:after="240"/>
      <w:ind w:left="1800" w:hanging="360"/>
      <w:contextualSpacing/>
    </w:pPr>
  </w:style>
  <w:style w:type="paragraph" w:styleId="MessageHeader">
    <w:name w:val="Message Header"/>
    <w:basedOn w:val="Normal"/>
    <w:link w:val="MessageHeaderChar"/>
    <w:uiPriority w:val="44"/>
    <w:semiHidden/>
    <w:unhideWhenUsed/>
    <w:rsid w:val="00F327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MessageHeaderChar">
    <w:name w:val="Message Header Char"/>
    <w:basedOn w:val="DefaultParagraphFont"/>
    <w:link w:val="MessageHeader"/>
    <w:uiPriority w:val="44"/>
    <w:semiHidden/>
    <w:rsid w:val="00F32737"/>
    <w:rPr>
      <w:rFonts w:ascii="Times New Roman" w:eastAsia="Times New Roman" w:hAnsi="Times New Roman" w:cs="Times New Roman"/>
      <w:shd w:val="pct20" w:color="auto" w:fill="auto"/>
    </w:rPr>
  </w:style>
  <w:style w:type="paragraph" w:styleId="NormalWeb">
    <w:name w:val="Normal (Web)"/>
    <w:basedOn w:val="Normal"/>
    <w:uiPriority w:val="44"/>
    <w:semiHidden/>
    <w:unhideWhenUsed/>
    <w:rsid w:val="00F32737"/>
    <w:pPr>
      <w:spacing w:after="240"/>
    </w:pPr>
  </w:style>
  <w:style w:type="paragraph" w:styleId="NormalIndent">
    <w:name w:val="Normal Indent"/>
    <w:basedOn w:val="Normal"/>
    <w:uiPriority w:val="44"/>
    <w:semiHidden/>
    <w:unhideWhenUsed/>
    <w:rsid w:val="00F32737"/>
    <w:pPr>
      <w:spacing w:after="240"/>
      <w:ind w:left="720"/>
    </w:pPr>
  </w:style>
  <w:style w:type="paragraph" w:styleId="NoteHeading">
    <w:name w:val="Note Heading"/>
    <w:basedOn w:val="Normal"/>
    <w:next w:val="Normal"/>
    <w:link w:val="NoteHeadingChar"/>
    <w:uiPriority w:val="44"/>
    <w:semiHidden/>
    <w:unhideWhenUsed/>
    <w:rsid w:val="00F32737"/>
    <w:pPr>
      <w:spacing w:after="240"/>
    </w:pPr>
  </w:style>
  <w:style w:type="character" w:customStyle="1" w:styleId="NoteHeadingChar">
    <w:name w:val="Note Heading Char"/>
    <w:basedOn w:val="DefaultParagraphFont"/>
    <w:link w:val="NoteHeading"/>
    <w:uiPriority w:val="44"/>
    <w:semiHidden/>
    <w:rsid w:val="00F32737"/>
    <w:rPr>
      <w:rFonts w:ascii="Times New Roman" w:hAnsi="Times New Roman" w:cs="Times New Roman"/>
    </w:rPr>
  </w:style>
  <w:style w:type="paragraph" w:styleId="PlainText">
    <w:name w:val="Plain Text"/>
    <w:basedOn w:val="NoSpacing"/>
    <w:link w:val="PlainTextChar"/>
    <w:uiPriority w:val="44"/>
    <w:semiHidden/>
    <w:unhideWhenUsed/>
    <w:rsid w:val="00F3273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273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Normal"/>
    <w:next w:val="Normal"/>
    <w:link w:val="TOCPageChar"/>
    <w:uiPriority w:val="54"/>
    <w:semiHidden/>
    <w:rsid w:val="00C70143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DefaultParagraphFont"/>
    <w:link w:val="TOCPage"/>
    <w:uiPriority w:val="54"/>
    <w:semiHidden/>
    <w:rsid w:val="00A33B27"/>
    <w:rPr>
      <w:rFonts w:ascii="Times New Roman" w:hAnsi="Times New Roman" w:cs="Times New Roman"/>
      <w:b/>
      <w:u w:val="single"/>
    </w:rPr>
  </w:style>
  <w:style w:type="paragraph" w:customStyle="1" w:styleId="TOATitle">
    <w:name w:val="TOA Title"/>
    <w:basedOn w:val="BodyText"/>
    <w:uiPriority w:val="49"/>
    <w:rsid w:val="00DF7753"/>
    <w:pPr>
      <w:jc w:val="center"/>
    </w:pPr>
    <w:rPr>
      <w:b/>
      <w:caps/>
      <w:u w:val="single"/>
    </w:rPr>
  </w:style>
  <w:style w:type="character" w:styleId="CommentReference">
    <w:name w:val="annotation reference"/>
    <w:basedOn w:val="DefaultParagraphFont"/>
    <w:uiPriority w:val="26"/>
    <w:semiHidden/>
    <w:rsid w:val="00CE577F"/>
    <w:rPr>
      <w:sz w:val="16"/>
      <w:szCs w:val="16"/>
    </w:rPr>
  </w:style>
  <w:style w:type="character" w:styleId="EndnoteReference">
    <w:name w:val="end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FollowedHyperlink">
    <w:name w:val="FollowedHyperlink"/>
    <w:basedOn w:val="DefaultParagraphFont"/>
    <w:uiPriority w:val="26"/>
    <w:semiHidden/>
    <w:unhideWhenUsed/>
    <w:rsid w:val="00CE577F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HTMLAcronym">
    <w:name w:val="HTML Acronym"/>
    <w:basedOn w:val="DefaultParagraphFont"/>
    <w:uiPriority w:val="26"/>
    <w:semiHidden/>
    <w:unhideWhenUsed/>
    <w:rsid w:val="00CE577F"/>
  </w:style>
  <w:style w:type="character" w:styleId="HTMLCite">
    <w:name w:val="HTML Cite"/>
    <w:basedOn w:val="DefaultParagraphFont"/>
    <w:uiPriority w:val="26"/>
    <w:semiHidden/>
    <w:unhideWhenUsed/>
    <w:rsid w:val="00CE577F"/>
    <w:rPr>
      <w:i/>
      <w:iCs/>
    </w:rPr>
  </w:style>
  <w:style w:type="character" w:styleId="HTMLCode">
    <w:name w:val="HTML Code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26"/>
    <w:semiHidden/>
    <w:unhideWhenUsed/>
    <w:rsid w:val="00CE577F"/>
    <w:rPr>
      <w:i/>
      <w:iCs/>
    </w:rPr>
  </w:style>
  <w:style w:type="character" w:styleId="HTMLKeyboard">
    <w:name w:val="HTML Keyboard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26"/>
    <w:semiHidden/>
    <w:unhideWhenUsed/>
    <w:rsid w:val="00CE577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26"/>
    <w:semiHidden/>
    <w:unhideWhenUsed/>
    <w:rsid w:val="00CE577F"/>
    <w:rPr>
      <w:i/>
      <w:iCs/>
    </w:rPr>
  </w:style>
  <w:style w:type="character" w:styleId="Hyperlink">
    <w:name w:val="Hyperlink"/>
    <w:basedOn w:val="DefaultParagraphFont"/>
    <w:uiPriority w:val="26"/>
    <w:semiHidden/>
    <w:unhideWhenUsed/>
    <w:rsid w:val="00CE577F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26"/>
    <w:semiHidden/>
    <w:unhideWhenUsed/>
    <w:rsid w:val="00CE577F"/>
  </w:style>
  <w:style w:type="paragraph" w:styleId="MacroText">
    <w:name w:val="macro"/>
    <w:basedOn w:val="Normal"/>
    <w:link w:val="MacroTextChar"/>
    <w:uiPriority w:val="44"/>
    <w:semiHidden/>
    <w:unhideWhenUsed/>
    <w:rsid w:val="00CE57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44"/>
    <w:semiHidden/>
    <w:rsid w:val="00CE577F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44"/>
    <w:semiHidden/>
    <w:unhideWhenUsed/>
    <w:rsid w:val="00CE577F"/>
  </w:style>
  <w:style w:type="character" w:styleId="PlaceholderText">
    <w:name w:val="Placeholder Text"/>
    <w:basedOn w:val="DefaultParagraphFont"/>
    <w:uiPriority w:val="44"/>
    <w:semiHidden/>
    <w:rsid w:val="00CE577F"/>
    <w:rPr>
      <w:color w:val="808080"/>
    </w:rPr>
  </w:style>
  <w:style w:type="numbering" w:styleId="111111">
    <w:name w:val="Outline List 2"/>
    <w:basedOn w:val="NoList"/>
    <w:uiPriority w:val="99"/>
    <w:semiHidden/>
    <w:unhideWhenUsed/>
    <w:rsid w:val="00445CD7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rsid w:val="00445CD7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rsid w:val="00445CD7"/>
    <w:pPr>
      <w:numPr>
        <w:numId w:val="15"/>
      </w:numPr>
    </w:pPr>
  </w:style>
  <w:style w:type="table" w:styleId="ColorfulGrid">
    <w:name w:val="Colorful Grid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445CD7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45CD7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45CD7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45CD7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45CD7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45CD7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45CD7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5CD7"/>
    <w:pPr>
      <w:spacing w:after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5CD7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5CD7"/>
    <w:pPr>
      <w:spacing w:after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5CD7"/>
    <w:pPr>
      <w:spacing w:after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5CD7"/>
    <w:pPr>
      <w:spacing w:after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5CD7"/>
    <w:pPr>
      <w:spacing w:after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5CD7"/>
    <w:pPr>
      <w:spacing w:after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5CD7"/>
    <w:pPr>
      <w:spacing w:after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5CD7"/>
    <w:pPr>
      <w:spacing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5CD7"/>
    <w:pPr>
      <w:spacing w:after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5CD7"/>
    <w:pPr>
      <w:spacing w:after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5CD7"/>
    <w:pPr>
      <w:spacing w:after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5CD7"/>
    <w:pPr>
      <w:spacing w:after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5CD7"/>
    <w:pPr>
      <w:spacing w:after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5C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No sp. Char"/>
    <w:basedOn w:val="DefaultParagraphFont"/>
    <w:link w:val="NoSpacing"/>
    <w:uiPriority w:val="1"/>
    <w:rsid w:val="00430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irkland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2015-11-18T18:56:00Z</dcterms:created>
  <dcterms:modified xsi:type="dcterms:W3CDTF">2015-11-18T18:57:00Z</dcterms:modified>
</cp:coreProperties>
</file>