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foo</w:t>
      </w:r>
    </w:p>
    <w:p>
      <w:pPr>
        <w:numPr>
          <w:ilvl w:val="1"/>
          <w:numId w:val="1002"/>
        </w:numPr>
      </w:pPr>
      <w:r>
        <w:t xml:space="preserve">bar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</w:pPr>
      <w:r>
        <w:t xml:space="preserve">foo</w:t>
      </w:r>
    </w:p>
    <w:p>
      <w:pPr>
        <w:numPr>
          <w:ilvl w:val="1"/>
          <w:numId w:val="1004"/>
        </w:numPr>
      </w:pPr>
      <w:r>
        <w:t xml:space="preserve">bar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731">
    <w:nsid w:val="A99731"/>
    <w:multiLevelType w:val="multilevel"/>
    <w:lvl w:ilvl="0">
      <w:start w:val="1"/>
      <w:numFmt w:val="lowerLetter"/>
      <w:lvlText w:val="(%1)"/>
      <w:lvlJc w:val="left"/>
      <w:pPr>
        <w:ind w:left="720" w:hanging="480"/>
      </w:pPr>
    </w:lvl>
    <w:lvl w:ilvl="1">
      <w:start w:val="1"/>
      <w:numFmt w:val="lowerLetter"/>
      <w:lvlText w:val="(%2)"/>
      <w:lvlJc w:val="left"/>
      <w:pPr>
        <w:ind w:left="1440" w:hanging="480"/>
      </w:pPr>
    </w:lvl>
    <w:lvl w:ilvl="2">
      <w:start w:val="1"/>
      <w:numFmt w:val="lowerLetter"/>
      <w:lvlText w:val="(%3)"/>
      <w:lvlJc w:val="left"/>
      <w:pPr>
        <w:ind w:left="2160" w:hanging="480"/>
      </w:pPr>
    </w:lvl>
    <w:lvl w:ilvl="3">
      <w:start w:val="1"/>
      <w:numFmt w:val="lowerLetter"/>
      <w:lvlText w:val="(%4)"/>
      <w:lvlJc w:val="left"/>
      <w:pPr>
        <w:ind w:left="2880" w:hanging="480"/>
      </w:pPr>
    </w:lvl>
    <w:lvl w:ilvl="4">
      <w:start w:val="1"/>
      <w:numFmt w:val="lowerLetter"/>
      <w:lvlText w:val="(%5)"/>
      <w:lvlJc w:val="left"/>
      <w:pPr>
        <w:ind w:left="3600" w:hanging="480"/>
      </w:pPr>
    </w:lvl>
    <w:lvl w:ilvl="5">
      <w:start w:val="1"/>
      <w:numFmt w:val="lowerLetter"/>
      <w:lvlText w:val="(%6)"/>
      <w:lvlJc w:val="left"/>
      <w:pPr>
        <w:ind w:left="4320" w:hanging="480"/>
      </w:pPr>
    </w:lvl>
    <w:lvl w:ilvl="6">
      <w:start w:val="1"/>
      <w:numFmt w:val="lowerLetter"/>
      <w:lvlText w:val="(%7)"/>
      <w:lvlJc w:val="left"/>
      <w:pPr>
        <w:ind w:left="5040" w:hanging="480"/>
      </w:pPr>
    </w:lvl>
    <w:lvl w:ilvl="7">
      <w:start w:val="1"/>
      <w:numFmt w:val="lowerLetter"/>
      <w:lvlText w:val="(%8)"/>
      <w:lvlJc w:val="left"/>
      <w:pPr>
        <w:ind w:left="5760" w:hanging="480"/>
      </w:pPr>
    </w:lvl>
    <w:lvl w:ilvl="8">
      <w:start w:val="1"/>
      <w:numFmt w:val="lowerLetter"/>
      <w:lvlText w:val="(%9)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