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2" w:name="an-internal-link-and-an-external-link"/>
    <w:p>
      <w:pPr>
        <w:pStyle w:val="Heading2"/>
      </w:pPr>
      <w:r>
        <w:t xml:space="preserve">An internal link and an external link</w:t>
      </w:r>
    </w:p>
    <w:p>
      <w:pPr>
        <w:pStyle w:val="FirstParagraph"/>
      </w:pPr>
      <w:r>
        <w:t xml:space="preserve">An</w:t>
      </w:r>
      <w:r>
        <w:t xml:space="preserve"> </w:t>
      </w:r>
      <w:hyperlink r:id="rId20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popular website.</w:t>
      </w:r>
    </w:p>
    <w:p>
      <w:pPr>
        <w:pStyle w:val="BodyText"/>
      </w:pPr>
      <w:r>
        <w:t xml:space="preserve">An</w:t>
      </w:r>
      <w:r>
        <w:t xml:space="preserve"> </w:t>
      </w:r>
      <w:hyperlink r:id="rId21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website with an anchor.</w:t>
      </w:r>
    </w:p>
    <w:p>
      <w:pPr>
        <w:pStyle w:val="BodyText"/>
      </w:pPr>
      <w:r>
        <w:t xml:space="preserve">An</w:t>
      </w:r>
      <w:r>
        <w:t xml:space="preserve"> </w:t>
      </w:r>
      <w:hyperlink w:anchor="a-section-for-testing-link-targets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section header.</w:t>
      </w:r>
    </w:p>
    <w:p>
      <w:pPr>
        <w:pStyle w:val="BodyText"/>
      </w:pPr>
      <w:r>
        <w:t xml:space="preserve">An</w:t>
      </w:r>
      <w:r>
        <w:t xml:space="preserve"> </w:t>
      </w:r>
      <w:hyperlink w:anchor="my_bookmark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bookmark.</w:t>
      </w:r>
    </w:p>
    <w:bookmarkEnd w:id="22"/>
    <w:bookmarkStart w:id="24" w:name="a-section-for-testing-link-targets"/>
    <w:p>
      <w:pPr>
        <w:pStyle w:val="Heading2"/>
      </w:pPr>
      <w:r>
        <w:t xml:space="preserve">A section for testing link targets</w:t>
      </w:r>
    </w:p>
    <w:p>
      <w:pPr>
        <w:pStyle w:val="FirstParagraph"/>
      </w:pPr>
      <w:r>
        <w:t xml:space="preserve">A bookmark right</w:t>
      </w:r>
      <w:r>
        <w:t xml:space="preserve"> </w:t>
      </w:r>
      <w:bookmarkStart w:id="23" w:name="my_bookmark"/>
      <w:bookmarkEnd w:id="23"/>
      <w:r>
        <w:t xml:space="preserve">here</w:t>
      </w:r>
    </w:p>
    <w:bookmarkEnd w:id="24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0" Target="http://google.com" TargetMode="External" /><Relationship Type="http://schemas.openxmlformats.org/officeDocument/2006/relationships/hyperlink" Id="rId21" Target="http://pandoc.org/README.html#synopsis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0" Target="http://google.com" TargetMode="External" /><Relationship Type="http://schemas.openxmlformats.org/officeDocument/2006/relationships/hyperlink" Id="rId21" Target="http://pandoc.org/README.html#synopsi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